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DC4" w:rsidRPr="00EE190A" w:rsidRDefault="00EE190A" w:rsidP="0066571A">
      <w:pPr>
        <w:pStyle w:val="1"/>
        <w:spacing w:after="0" w:line="240" w:lineRule="auto"/>
        <w:jc w:val="center"/>
        <w:rPr>
          <w:rFonts w:ascii="Segoe UI Emoji" w:hAnsi="Segoe UI Emoji" w:cs="Times New Roman"/>
          <w:b/>
          <w:sz w:val="28"/>
          <w:szCs w:val="28"/>
          <w:u w:val="single"/>
        </w:rPr>
      </w:pPr>
      <w:r w:rsidRPr="00EE190A">
        <w:rPr>
          <w:rFonts w:ascii="Segoe UI Emoji" w:hAnsi="Segoe UI Emoji" w:cs="Times New Roman"/>
          <w:b/>
          <w:sz w:val="28"/>
          <w:szCs w:val="28"/>
          <w:u w:val="single"/>
        </w:rPr>
        <w:t>T</w:t>
      </w:r>
      <w:r w:rsidR="00520DC4" w:rsidRPr="00EE190A">
        <w:rPr>
          <w:rFonts w:ascii="Segoe UI Emoji" w:hAnsi="Segoe UI Emoji" w:cs="Times New Roman"/>
          <w:b/>
          <w:sz w:val="28"/>
          <w:szCs w:val="28"/>
          <w:u w:val="single"/>
        </w:rPr>
        <w:t xml:space="preserve">he United </w:t>
      </w:r>
      <w:r w:rsidR="00F04782" w:rsidRPr="00EE190A">
        <w:rPr>
          <w:rFonts w:ascii="Segoe UI Emoji" w:hAnsi="Segoe UI Emoji" w:cs="Times New Roman"/>
          <w:b/>
          <w:sz w:val="28"/>
          <w:szCs w:val="28"/>
          <w:u w:val="single"/>
        </w:rPr>
        <w:t>Nations</w:t>
      </w:r>
      <w:r w:rsidR="00AE44B8" w:rsidRPr="00EE190A">
        <w:rPr>
          <w:rFonts w:ascii="Segoe UI Emoji" w:hAnsi="Segoe UI Emoji" w:cs="Times New Roman"/>
          <w:b/>
          <w:sz w:val="28"/>
          <w:szCs w:val="28"/>
          <w:u w:val="single"/>
        </w:rPr>
        <w:t xml:space="preserve"> convention on the Rights of Persons with disabilities</w:t>
      </w:r>
      <w:proofErr w:type="gramStart"/>
      <w:r w:rsidR="00AE44B8" w:rsidRPr="00EE190A">
        <w:rPr>
          <w:rFonts w:ascii="Segoe UI Emoji" w:hAnsi="Segoe UI Emoji" w:cs="Times New Roman"/>
          <w:b/>
          <w:sz w:val="28"/>
          <w:szCs w:val="28"/>
          <w:u w:val="single"/>
        </w:rPr>
        <w:t>,</w:t>
      </w:r>
      <w:r w:rsidR="00F04782" w:rsidRPr="00EE190A">
        <w:rPr>
          <w:rFonts w:ascii="Segoe UI Emoji" w:hAnsi="Segoe UI Emoji" w:cs="Times New Roman"/>
          <w:b/>
          <w:sz w:val="28"/>
          <w:szCs w:val="28"/>
          <w:u w:val="single"/>
        </w:rPr>
        <w:t xml:space="preserve"> </w:t>
      </w:r>
      <w:r w:rsidR="00520DC4" w:rsidRPr="00EE190A">
        <w:rPr>
          <w:rFonts w:ascii="Segoe UI Emoji" w:hAnsi="Segoe UI Emoji" w:cs="Times New Roman"/>
          <w:b/>
          <w:sz w:val="28"/>
          <w:szCs w:val="28"/>
          <w:u w:val="single"/>
        </w:rPr>
        <w:t xml:space="preserve"> the</w:t>
      </w:r>
      <w:proofErr w:type="gramEnd"/>
      <w:r w:rsidR="00520DC4" w:rsidRPr="00EE190A">
        <w:rPr>
          <w:rFonts w:ascii="Segoe UI Emoji" w:hAnsi="Segoe UI Emoji" w:cs="Times New Roman"/>
          <w:b/>
          <w:sz w:val="28"/>
          <w:szCs w:val="28"/>
          <w:u w:val="single"/>
        </w:rPr>
        <w:t xml:space="preserve"> European Union general Data Protection and coding</w:t>
      </w:r>
      <w:r w:rsidRPr="00EE190A">
        <w:rPr>
          <w:rFonts w:ascii="Segoe UI Emoji" w:hAnsi="Segoe UI Emoji" w:cs="Times New Roman"/>
          <w:b/>
          <w:sz w:val="28"/>
          <w:szCs w:val="28"/>
          <w:u w:val="single"/>
        </w:rPr>
        <w:t>”</w:t>
      </w:r>
    </w:p>
    <w:p w:rsidR="009D4656" w:rsidRPr="00EE190A" w:rsidRDefault="009D4656" w:rsidP="0066571A">
      <w:pPr>
        <w:pStyle w:val="1"/>
        <w:spacing w:after="0" w:line="240" w:lineRule="auto"/>
        <w:jc w:val="center"/>
        <w:rPr>
          <w:rFonts w:ascii="Segoe UI Emoji" w:hAnsi="Segoe UI Emoji" w:cs="Times New Roman"/>
          <w:b/>
          <w:sz w:val="24"/>
          <w:szCs w:val="24"/>
          <w:u w:val="single"/>
        </w:rPr>
        <w:sectPr w:rsidR="009D4656" w:rsidRPr="00EE190A" w:rsidSect="0066571A">
          <w:pgSz w:w="11906" w:h="16838"/>
          <w:pgMar w:top="1440" w:right="1440" w:bottom="1440" w:left="1440" w:header="708" w:footer="708" w:gutter="0"/>
          <w:cols w:space="708"/>
          <w:docGrid w:linePitch="360"/>
        </w:sectPr>
      </w:pPr>
    </w:p>
    <w:p w:rsidR="005408BC" w:rsidRPr="00EE190A" w:rsidRDefault="005408BC" w:rsidP="0066571A">
      <w:pPr>
        <w:pStyle w:val="1"/>
        <w:spacing w:after="0" w:line="240" w:lineRule="auto"/>
        <w:jc w:val="center"/>
        <w:rPr>
          <w:rFonts w:ascii="Segoe UI Emoji" w:hAnsi="Segoe UI Emoji" w:cs="Times New Roman"/>
          <w:b/>
          <w:sz w:val="24"/>
          <w:szCs w:val="24"/>
          <w:u w:val="single"/>
        </w:rPr>
      </w:pPr>
    </w:p>
    <w:p w:rsidR="005408BC" w:rsidRPr="00EE190A" w:rsidRDefault="005408BC" w:rsidP="0066571A">
      <w:pPr>
        <w:pStyle w:val="1"/>
        <w:spacing w:after="0" w:line="240" w:lineRule="auto"/>
        <w:rPr>
          <w:rFonts w:ascii="Segoe UI Emoji" w:hAnsi="Segoe UI Emoji" w:cs="Times New Roman"/>
          <w:b/>
          <w:sz w:val="24"/>
          <w:szCs w:val="24"/>
          <w:u w:val="single"/>
        </w:rPr>
      </w:pPr>
    </w:p>
    <w:p w:rsidR="009D4656" w:rsidRPr="00EE190A" w:rsidRDefault="009D4656" w:rsidP="0066571A">
      <w:pPr>
        <w:pStyle w:val="author"/>
        <w:spacing w:line="240" w:lineRule="auto"/>
        <w:rPr>
          <w:rFonts w:ascii="Segoe UI Emoji" w:hAnsi="Segoe UI Emoji"/>
          <w:sz w:val="24"/>
          <w:szCs w:val="24"/>
          <w:u w:val="single"/>
        </w:rPr>
        <w:sectPr w:rsidR="009D4656" w:rsidRPr="00EE190A" w:rsidSect="0066571A">
          <w:type w:val="continuous"/>
          <w:pgSz w:w="11906" w:h="16838"/>
          <w:pgMar w:top="1440" w:right="1440" w:bottom="1440" w:left="1440" w:header="708" w:footer="708" w:gutter="0"/>
          <w:cols w:space="708"/>
          <w:docGrid w:linePitch="360"/>
        </w:sectPr>
      </w:pPr>
    </w:p>
    <w:p w:rsidR="00520DC4" w:rsidRPr="00EE190A" w:rsidRDefault="00520DC4" w:rsidP="0066571A">
      <w:pPr>
        <w:pStyle w:val="author"/>
        <w:spacing w:line="240" w:lineRule="auto"/>
        <w:rPr>
          <w:rFonts w:ascii="Segoe UI Emoji" w:hAnsi="Segoe UI Emoji"/>
          <w:sz w:val="24"/>
          <w:szCs w:val="24"/>
        </w:rPr>
      </w:pPr>
      <w:r w:rsidRPr="00EE190A">
        <w:rPr>
          <w:rFonts w:ascii="Segoe UI Emoji" w:hAnsi="Segoe UI Emoji"/>
          <w:sz w:val="24"/>
          <w:szCs w:val="24"/>
        </w:rPr>
        <w:lastRenderedPageBreak/>
        <w:t>Richard Fitton</w:t>
      </w:r>
      <w:r w:rsidRPr="00EE190A">
        <w:rPr>
          <w:rFonts w:ascii="Segoe UI Emoji" w:hAnsi="Segoe UI Emoji"/>
          <w:sz w:val="24"/>
          <w:szCs w:val="24"/>
          <w:vertAlign w:val="superscript"/>
        </w:rPr>
        <w:t>1</w:t>
      </w:r>
      <w:r w:rsidRPr="00EE190A">
        <w:rPr>
          <w:rFonts w:ascii="Segoe UI Emoji" w:hAnsi="Segoe UI Emoji"/>
          <w:sz w:val="24"/>
          <w:szCs w:val="24"/>
        </w:rPr>
        <w:t xml:space="preserve">, </w:t>
      </w:r>
      <w:proofErr w:type="spellStart"/>
      <w:r w:rsidRPr="00EE190A">
        <w:rPr>
          <w:rFonts w:ascii="Segoe UI Emoji" w:hAnsi="Segoe UI Emoji"/>
          <w:sz w:val="24"/>
          <w:szCs w:val="24"/>
        </w:rPr>
        <w:t>Syed</w:t>
      </w:r>
      <w:proofErr w:type="spellEnd"/>
      <w:r w:rsidRPr="00EE190A">
        <w:rPr>
          <w:rFonts w:ascii="Segoe UI Emoji" w:hAnsi="Segoe UI Emoji"/>
          <w:sz w:val="24"/>
          <w:szCs w:val="24"/>
        </w:rPr>
        <w:t xml:space="preserve"> </w:t>
      </w:r>
      <w:proofErr w:type="spellStart"/>
      <w:r w:rsidRPr="00EE190A">
        <w:rPr>
          <w:rFonts w:ascii="Segoe UI Emoji" w:hAnsi="Segoe UI Emoji"/>
          <w:sz w:val="24"/>
          <w:szCs w:val="24"/>
        </w:rPr>
        <w:t>Ghulam</w:t>
      </w:r>
      <w:proofErr w:type="spellEnd"/>
      <w:r w:rsidRPr="00EE190A">
        <w:rPr>
          <w:rFonts w:ascii="Segoe UI Emoji" w:hAnsi="Segoe UI Emoji"/>
          <w:sz w:val="24"/>
          <w:szCs w:val="24"/>
        </w:rPr>
        <w:t xml:space="preserve"> </w:t>
      </w:r>
      <w:proofErr w:type="spellStart"/>
      <w:r w:rsidRPr="00EE190A">
        <w:rPr>
          <w:rFonts w:ascii="Segoe UI Emoji" w:hAnsi="Segoe UI Emoji"/>
          <w:sz w:val="24"/>
          <w:szCs w:val="24"/>
        </w:rPr>
        <w:t>Sarwar</w:t>
      </w:r>
      <w:proofErr w:type="spellEnd"/>
      <w:r w:rsidRPr="00EE190A">
        <w:rPr>
          <w:rFonts w:ascii="Segoe UI Emoji" w:hAnsi="Segoe UI Emoji"/>
          <w:sz w:val="24"/>
          <w:szCs w:val="24"/>
        </w:rPr>
        <w:t xml:space="preserve"> Shah 2 Amir </w:t>
      </w:r>
      <w:proofErr w:type="spellStart"/>
      <w:r w:rsidRPr="00EE190A">
        <w:rPr>
          <w:rFonts w:ascii="Segoe UI Emoji" w:hAnsi="Segoe UI Emoji"/>
          <w:sz w:val="24"/>
          <w:szCs w:val="24"/>
        </w:rPr>
        <w:t>Hannan</w:t>
      </w:r>
      <w:proofErr w:type="spellEnd"/>
      <w:r w:rsidRPr="00EE190A">
        <w:rPr>
          <w:rFonts w:ascii="Segoe UI Emoji" w:hAnsi="Segoe UI Emoji"/>
          <w:sz w:val="24"/>
          <w:szCs w:val="24"/>
        </w:rPr>
        <w:t xml:space="preserve"> 3</w:t>
      </w:r>
    </w:p>
    <w:p w:rsidR="005408BC" w:rsidRPr="00EE190A" w:rsidRDefault="005408BC" w:rsidP="0066571A">
      <w:pPr>
        <w:pStyle w:val="address"/>
        <w:spacing w:line="240" w:lineRule="auto"/>
        <w:rPr>
          <w:rFonts w:ascii="Segoe UI Emoji" w:hAnsi="Segoe UI Emoji"/>
          <w:sz w:val="24"/>
          <w:szCs w:val="24"/>
        </w:rPr>
      </w:pPr>
    </w:p>
    <w:p w:rsidR="00520DC4" w:rsidRPr="00EE190A" w:rsidRDefault="00520DC4" w:rsidP="0066571A">
      <w:pPr>
        <w:pStyle w:val="address"/>
        <w:spacing w:line="240" w:lineRule="auto"/>
        <w:jc w:val="left"/>
        <w:rPr>
          <w:rFonts w:ascii="Segoe UI Emoji" w:hAnsi="Segoe UI Emoji"/>
          <w:sz w:val="24"/>
          <w:szCs w:val="24"/>
        </w:rPr>
      </w:pPr>
      <w:r w:rsidRPr="00EE190A">
        <w:rPr>
          <w:rFonts w:ascii="Segoe UI Emoji" w:hAnsi="Segoe UI Emoji"/>
          <w:sz w:val="24"/>
          <w:szCs w:val="24"/>
          <w:vertAlign w:val="superscript"/>
        </w:rPr>
        <w:t>1</w:t>
      </w:r>
      <w:r w:rsidRPr="00EE190A">
        <w:rPr>
          <w:rFonts w:ascii="Segoe UI Emoji" w:hAnsi="Segoe UI Emoji"/>
          <w:sz w:val="24"/>
          <w:szCs w:val="24"/>
        </w:rPr>
        <w:t xml:space="preserve">The Old Vicarage, </w:t>
      </w:r>
      <w:proofErr w:type="spellStart"/>
      <w:r w:rsidRPr="00EE190A">
        <w:rPr>
          <w:rFonts w:ascii="Segoe UI Emoji" w:hAnsi="Segoe UI Emoji"/>
          <w:sz w:val="24"/>
          <w:szCs w:val="24"/>
        </w:rPr>
        <w:t>Crowden</w:t>
      </w:r>
      <w:proofErr w:type="spellEnd"/>
      <w:r w:rsidRPr="00EE190A">
        <w:rPr>
          <w:rFonts w:ascii="Segoe UI Emoji" w:hAnsi="Segoe UI Emoji"/>
          <w:sz w:val="24"/>
          <w:szCs w:val="24"/>
        </w:rPr>
        <w:t xml:space="preserve">, </w:t>
      </w:r>
      <w:proofErr w:type="spellStart"/>
      <w:r w:rsidRPr="00EE190A">
        <w:rPr>
          <w:rFonts w:ascii="Segoe UI Emoji" w:hAnsi="Segoe UI Emoji"/>
          <w:sz w:val="24"/>
          <w:szCs w:val="24"/>
        </w:rPr>
        <w:t>Glossop</w:t>
      </w:r>
      <w:proofErr w:type="spellEnd"/>
      <w:r w:rsidRPr="00EE190A">
        <w:rPr>
          <w:rFonts w:ascii="Segoe UI Emoji" w:hAnsi="Segoe UI Emoji"/>
          <w:sz w:val="24"/>
          <w:szCs w:val="24"/>
        </w:rPr>
        <w:t>, Derbyshire SK13 1HZ</w:t>
      </w:r>
      <w:r w:rsidR="005408BC" w:rsidRPr="00EE190A">
        <w:rPr>
          <w:rFonts w:ascii="Segoe UI Emoji" w:hAnsi="Segoe UI Emoji"/>
          <w:sz w:val="24"/>
          <w:szCs w:val="24"/>
        </w:rPr>
        <w:t xml:space="preserve"> UK</w:t>
      </w:r>
    </w:p>
    <w:p w:rsidR="00520DC4" w:rsidRPr="00EE190A" w:rsidRDefault="00520DC4" w:rsidP="0066571A">
      <w:pPr>
        <w:pStyle w:val="address"/>
        <w:spacing w:line="240" w:lineRule="auto"/>
        <w:jc w:val="left"/>
        <w:rPr>
          <w:rFonts w:ascii="Segoe UI Emoji" w:hAnsi="Segoe UI Emoji"/>
          <w:sz w:val="24"/>
          <w:szCs w:val="24"/>
        </w:rPr>
      </w:pPr>
      <w:r w:rsidRPr="00EE190A">
        <w:rPr>
          <w:rFonts w:ascii="Segoe UI Emoji" w:hAnsi="Segoe UI Emoji"/>
          <w:sz w:val="24"/>
          <w:szCs w:val="24"/>
          <w:vertAlign w:val="superscript"/>
        </w:rPr>
        <w:t>2</w:t>
      </w:r>
      <w:r w:rsidRPr="00EE190A">
        <w:rPr>
          <w:rFonts w:ascii="Segoe UI Emoji" w:hAnsi="Segoe UI Emoji"/>
          <w:sz w:val="24"/>
          <w:szCs w:val="24"/>
        </w:rPr>
        <w:t>Multidisciplinary Assessment of Technology Centre for Healthcare, Department of Information Systems and Computing, Brunel University London, Uxbridge, UB8 3PH, UK</w:t>
      </w:r>
    </w:p>
    <w:p w:rsidR="005408BC" w:rsidRPr="00EE190A" w:rsidRDefault="005408BC" w:rsidP="0066571A">
      <w:pPr>
        <w:pStyle w:val="address"/>
        <w:spacing w:line="240" w:lineRule="auto"/>
        <w:jc w:val="left"/>
        <w:rPr>
          <w:rFonts w:ascii="Segoe UI Emoji" w:hAnsi="Segoe UI Emoji"/>
          <w:sz w:val="24"/>
          <w:szCs w:val="24"/>
        </w:rPr>
      </w:pPr>
      <w:r w:rsidRPr="00EE190A">
        <w:rPr>
          <w:rFonts w:ascii="Segoe UI Emoji" w:hAnsi="Segoe UI Emoji"/>
          <w:sz w:val="24"/>
          <w:szCs w:val="24"/>
          <w:vertAlign w:val="superscript"/>
        </w:rPr>
        <w:t>3</w:t>
      </w:r>
      <w:r w:rsidRPr="00EE190A">
        <w:rPr>
          <w:rFonts w:ascii="Segoe UI Emoji" w:hAnsi="Segoe UI Emoji"/>
          <w:sz w:val="24"/>
          <w:szCs w:val="24"/>
        </w:rPr>
        <w:t xml:space="preserve">Thornley House Surgery, </w:t>
      </w:r>
      <w:proofErr w:type="spellStart"/>
      <w:r w:rsidRPr="00EE190A">
        <w:rPr>
          <w:rFonts w:ascii="Segoe UI Emoji" w:hAnsi="Segoe UI Emoji"/>
          <w:sz w:val="24"/>
          <w:szCs w:val="24"/>
        </w:rPr>
        <w:t>Thornley</w:t>
      </w:r>
      <w:proofErr w:type="spellEnd"/>
      <w:r w:rsidRPr="00EE190A">
        <w:rPr>
          <w:rFonts w:ascii="Segoe UI Emoji" w:hAnsi="Segoe UI Emoji"/>
          <w:sz w:val="24"/>
          <w:szCs w:val="24"/>
        </w:rPr>
        <w:t xml:space="preserve"> Street, Hyde, SK14 1JY, UK</w:t>
      </w:r>
    </w:p>
    <w:p w:rsidR="005408BC" w:rsidRPr="00EE190A" w:rsidRDefault="005408BC" w:rsidP="0066571A">
      <w:pPr>
        <w:pStyle w:val="address"/>
        <w:spacing w:line="240" w:lineRule="auto"/>
        <w:jc w:val="left"/>
        <w:rPr>
          <w:rFonts w:ascii="Segoe UI Emoji" w:hAnsi="Segoe UI Emoji"/>
          <w:sz w:val="24"/>
          <w:szCs w:val="24"/>
        </w:rPr>
      </w:pPr>
    </w:p>
    <w:p w:rsidR="00520DC4" w:rsidRPr="00EE190A" w:rsidRDefault="00520DC4" w:rsidP="0066571A">
      <w:pPr>
        <w:pStyle w:val="address"/>
        <w:spacing w:line="240" w:lineRule="auto"/>
        <w:jc w:val="left"/>
        <w:rPr>
          <w:rStyle w:val="e-mail"/>
          <w:rFonts w:ascii="Segoe UI Emoji" w:hAnsi="Segoe UI Emoji"/>
          <w:sz w:val="24"/>
          <w:szCs w:val="24"/>
          <w:lang w:val="fr-FR"/>
        </w:rPr>
      </w:pPr>
      <w:r w:rsidRPr="00EE190A">
        <w:rPr>
          <w:rStyle w:val="e-mail"/>
          <w:rFonts w:ascii="Segoe UI Emoji" w:hAnsi="Segoe UI Emoji"/>
          <w:sz w:val="24"/>
          <w:szCs w:val="24"/>
          <w:lang w:val="fr-FR"/>
        </w:rPr>
        <w:t>E-mail:</w:t>
      </w:r>
      <w:r w:rsidRPr="00EE190A">
        <w:rPr>
          <w:rFonts w:ascii="Segoe UI Emoji" w:hAnsi="Segoe UI Emoji"/>
          <w:sz w:val="24"/>
          <w:szCs w:val="24"/>
          <w:lang w:val="fr-FR"/>
        </w:rPr>
        <w:t xml:space="preserve"> </w:t>
      </w:r>
      <w:hyperlink r:id="rId7" w:history="1">
        <w:r w:rsidRPr="00EE190A">
          <w:rPr>
            <w:rStyle w:val="Hyperlink"/>
            <w:rFonts w:ascii="Segoe UI Emoji" w:hAnsi="Segoe UI Emoji"/>
            <w:noProof/>
            <w:sz w:val="24"/>
            <w:szCs w:val="24"/>
            <w:lang w:val="fr-FR"/>
          </w:rPr>
          <w:t>richard.fitton1@btopenworld.com</w:t>
        </w:r>
      </w:hyperlink>
    </w:p>
    <w:p w:rsidR="00520DC4" w:rsidRPr="00EE190A" w:rsidRDefault="00287392" w:rsidP="0066571A">
      <w:pPr>
        <w:pStyle w:val="address"/>
        <w:spacing w:line="240" w:lineRule="auto"/>
        <w:jc w:val="left"/>
        <w:rPr>
          <w:rStyle w:val="e-mail"/>
          <w:rFonts w:ascii="Segoe UI Emoji" w:hAnsi="Segoe UI Emoji"/>
          <w:sz w:val="24"/>
          <w:szCs w:val="24"/>
          <w:lang w:val="fr-FR"/>
        </w:rPr>
      </w:pPr>
      <w:hyperlink r:id="rId8" w:history="1">
        <w:r w:rsidR="00520DC4" w:rsidRPr="00EE190A">
          <w:rPr>
            <w:rStyle w:val="Hyperlink"/>
            <w:rFonts w:ascii="Segoe UI Emoji" w:hAnsi="Segoe UI Emoji"/>
            <w:noProof/>
            <w:sz w:val="24"/>
            <w:szCs w:val="24"/>
            <w:lang w:val="fr-FR"/>
          </w:rPr>
          <w:t>Sarwar.Shah@brunel.ac.uk</w:t>
        </w:r>
      </w:hyperlink>
    </w:p>
    <w:p w:rsidR="00520DC4" w:rsidRPr="00EE190A" w:rsidRDefault="00287392" w:rsidP="0066571A">
      <w:pPr>
        <w:pStyle w:val="address"/>
        <w:spacing w:line="240" w:lineRule="auto"/>
        <w:jc w:val="left"/>
        <w:rPr>
          <w:rStyle w:val="e-mail"/>
          <w:rFonts w:ascii="Segoe UI Emoji" w:hAnsi="Segoe UI Emoji"/>
          <w:sz w:val="24"/>
          <w:szCs w:val="24"/>
          <w:lang w:val="fr-FR"/>
        </w:rPr>
      </w:pPr>
      <w:hyperlink r:id="rId9" w:history="1">
        <w:r w:rsidR="009D4656" w:rsidRPr="00EE190A">
          <w:rPr>
            <w:rStyle w:val="Hyperlink"/>
            <w:rFonts w:ascii="Segoe UI Emoji" w:hAnsi="Segoe UI Emoji"/>
            <w:noProof/>
            <w:sz w:val="24"/>
            <w:szCs w:val="24"/>
            <w:lang w:val="fr-FR"/>
          </w:rPr>
          <w:t>Amir.hannan@nhs.net</w:t>
        </w:r>
      </w:hyperlink>
    </w:p>
    <w:p w:rsidR="009D4656" w:rsidRPr="00EE190A" w:rsidRDefault="009D4656" w:rsidP="0066571A">
      <w:pPr>
        <w:pStyle w:val="address"/>
        <w:spacing w:line="240" w:lineRule="auto"/>
        <w:jc w:val="left"/>
        <w:rPr>
          <w:rStyle w:val="e-mail"/>
          <w:rFonts w:ascii="Segoe UI Emoji" w:hAnsi="Segoe UI Emoji"/>
          <w:sz w:val="24"/>
          <w:szCs w:val="24"/>
          <w:lang w:val="fr-FR"/>
        </w:rPr>
        <w:sectPr w:rsidR="009D4656" w:rsidRPr="00EE190A" w:rsidSect="0066571A">
          <w:type w:val="continuous"/>
          <w:pgSz w:w="11906" w:h="16838"/>
          <w:pgMar w:top="1440" w:right="1440" w:bottom="1440" w:left="1440" w:header="708" w:footer="708" w:gutter="0"/>
          <w:cols w:space="708"/>
          <w:docGrid w:linePitch="360"/>
        </w:sectPr>
      </w:pPr>
    </w:p>
    <w:p w:rsidR="009D4656" w:rsidRPr="00EE190A" w:rsidRDefault="009D4656" w:rsidP="0066571A">
      <w:pPr>
        <w:pStyle w:val="address"/>
        <w:spacing w:line="240" w:lineRule="auto"/>
        <w:jc w:val="left"/>
        <w:rPr>
          <w:rStyle w:val="e-mail"/>
          <w:rFonts w:ascii="Segoe UI Emoji" w:hAnsi="Segoe UI Emoji"/>
          <w:sz w:val="24"/>
          <w:szCs w:val="24"/>
          <w:lang w:val="fr-FR"/>
        </w:rPr>
      </w:pPr>
    </w:p>
    <w:p w:rsidR="009D4656" w:rsidRPr="00EE190A" w:rsidRDefault="009D4656" w:rsidP="0066571A">
      <w:pPr>
        <w:spacing w:line="240" w:lineRule="auto"/>
        <w:jc w:val="left"/>
        <w:rPr>
          <w:rFonts w:ascii="Segoe UI Emoji" w:hAnsi="Segoe UI Emoji"/>
          <w:b/>
          <w:i/>
          <w:sz w:val="24"/>
          <w:szCs w:val="24"/>
          <w:lang w:val="en-GB" w:eastAsia="en-GB"/>
        </w:rPr>
      </w:pPr>
      <w:r w:rsidRPr="00EE190A">
        <w:rPr>
          <w:rFonts w:ascii="Segoe UI Emoji" w:hAnsi="Segoe UI Emoji"/>
          <w:i/>
          <w:sz w:val="24"/>
          <w:szCs w:val="24"/>
          <w:lang w:val="en-GB"/>
        </w:rPr>
        <w:t>Abstract</w:t>
      </w:r>
      <w:r w:rsidRPr="00EE190A">
        <w:rPr>
          <w:rFonts w:ascii="Segoe UI Emoji" w:hAnsi="Segoe UI Emoji"/>
          <w:b/>
          <w:i/>
          <w:sz w:val="24"/>
          <w:szCs w:val="24"/>
          <w:lang w:val="en-GB"/>
        </w:rPr>
        <w:t>.</w:t>
      </w:r>
      <w:r w:rsidRPr="00EE190A">
        <w:rPr>
          <w:rFonts w:ascii="Segoe UI Emoji" w:hAnsi="Segoe UI Emoji"/>
          <w:i/>
          <w:sz w:val="24"/>
          <w:szCs w:val="24"/>
          <w:lang w:val="en-GB"/>
        </w:rPr>
        <w:t xml:space="preserve"> </w:t>
      </w:r>
    </w:p>
    <w:p w:rsidR="009D4656" w:rsidRPr="00EE190A" w:rsidRDefault="009D4656" w:rsidP="0066571A">
      <w:pPr>
        <w:overflowPunct/>
        <w:autoSpaceDE/>
        <w:autoSpaceDN/>
        <w:adjustRightInd/>
        <w:spacing w:line="240" w:lineRule="auto"/>
        <w:ind w:firstLine="0"/>
        <w:jc w:val="left"/>
        <w:textAlignment w:val="auto"/>
        <w:rPr>
          <w:rFonts w:ascii="Segoe UI Emoji" w:hAnsi="Segoe UI Emoji"/>
          <w:b/>
          <w:sz w:val="24"/>
          <w:szCs w:val="24"/>
          <w:lang w:val="en-GB" w:eastAsia="en-GB"/>
        </w:rPr>
      </w:pPr>
    </w:p>
    <w:p w:rsidR="009D4656" w:rsidRPr="00EE190A" w:rsidRDefault="009D4656" w:rsidP="0066571A">
      <w:pPr>
        <w:overflowPunct/>
        <w:autoSpaceDE/>
        <w:autoSpaceDN/>
        <w:adjustRightInd/>
        <w:spacing w:line="240" w:lineRule="auto"/>
        <w:ind w:firstLine="0"/>
        <w:jc w:val="left"/>
        <w:textAlignment w:val="auto"/>
        <w:rPr>
          <w:rFonts w:ascii="Segoe UI Emoji" w:hAnsi="Segoe UI Emoji" w:cs="Helvetica"/>
          <w:b/>
          <w:color w:val="000000"/>
          <w:sz w:val="24"/>
          <w:szCs w:val="24"/>
          <w:shd w:val="clear" w:color="auto" w:fill="FFFFFF"/>
        </w:rPr>
      </w:pPr>
      <w:r w:rsidRPr="00EE190A">
        <w:rPr>
          <w:rFonts w:ascii="Segoe UI Emoji" w:hAnsi="Segoe UI Emoji"/>
          <w:b/>
          <w:color w:val="242424"/>
          <w:sz w:val="24"/>
          <w:szCs w:val="24"/>
          <w:lang w:eastAsia="en-GB"/>
        </w:rPr>
        <w:t xml:space="preserve">This paper presents the case for a global patient </w:t>
      </w:r>
      <w:proofErr w:type="spellStart"/>
      <w:r w:rsidRPr="00EE190A">
        <w:rPr>
          <w:rFonts w:ascii="Segoe UI Emoji" w:hAnsi="Segoe UI Emoji"/>
          <w:b/>
          <w:color w:val="242424"/>
          <w:sz w:val="24"/>
          <w:szCs w:val="24"/>
          <w:lang w:eastAsia="en-GB"/>
        </w:rPr>
        <w:t>centred</w:t>
      </w:r>
      <w:proofErr w:type="spellEnd"/>
      <w:r w:rsidRPr="00EE190A">
        <w:rPr>
          <w:rFonts w:ascii="Segoe UI Emoji" w:hAnsi="Segoe UI Emoji"/>
          <w:b/>
          <w:color w:val="242424"/>
          <w:sz w:val="24"/>
          <w:szCs w:val="24"/>
          <w:lang w:eastAsia="en-GB"/>
        </w:rPr>
        <w:t xml:space="preserve"> ethical governance of health data processing and suggests standards of data processing that a United Nation body might in the future have some responsibility for overseeing, balancing the roles of industry, the State and the individual in the processing of personal health data.  </w:t>
      </w:r>
      <w:r w:rsidRPr="00EE190A">
        <w:rPr>
          <w:rFonts w:ascii="Segoe UI Emoji" w:hAnsi="Segoe UI Emoji"/>
          <w:b/>
          <w:color w:val="000000"/>
          <w:sz w:val="24"/>
          <w:szCs w:val="24"/>
          <w:shd w:val="clear" w:color="auto" w:fill="FFFFFF"/>
        </w:rPr>
        <w:t>I hope to attract UN interest in personal health data governance lest we develop a global  system of inequality of access to health data as has happened over millennia with petrol, gold, coal, pottery, bronze, iron, coffee, tea, weapons, drugs , spices, etc.</w:t>
      </w:r>
    </w:p>
    <w:p w:rsidR="009D4656" w:rsidRPr="00EE190A" w:rsidRDefault="001F5A81" w:rsidP="0066571A">
      <w:pPr>
        <w:pStyle w:val="keywords"/>
        <w:spacing w:line="240" w:lineRule="auto"/>
        <w:ind w:left="0"/>
        <w:jc w:val="center"/>
        <w:rPr>
          <w:rFonts w:ascii="Segoe UI Emoji" w:hAnsi="Segoe UI Emoji"/>
          <w:b/>
          <w:sz w:val="24"/>
          <w:szCs w:val="24"/>
        </w:rPr>
      </w:pPr>
      <w:r w:rsidRPr="00EE190A">
        <w:rPr>
          <w:rFonts w:ascii="Segoe UI Emoji" w:hAnsi="Segoe UI Emoji"/>
          <w:b/>
          <w:sz w:val="24"/>
          <w:szCs w:val="24"/>
        </w:rPr>
        <w:t>I</w:t>
      </w:r>
      <w:r w:rsidR="009D4656" w:rsidRPr="00EE190A">
        <w:rPr>
          <w:rFonts w:ascii="Segoe UI Emoji" w:hAnsi="Segoe UI Emoji"/>
          <w:b/>
          <w:sz w:val="24"/>
          <w:szCs w:val="24"/>
        </w:rPr>
        <w:t xml:space="preserve"> </w:t>
      </w:r>
      <w:r w:rsidR="009D4656" w:rsidRPr="00EE190A">
        <w:rPr>
          <w:rFonts w:ascii="Segoe UI Emoji" w:hAnsi="Segoe UI Emoji"/>
          <w:sz w:val="24"/>
          <w:szCs w:val="24"/>
        </w:rPr>
        <w:t>KEYWORDS</w:t>
      </w:r>
    </w:p>
    <w:p w:rsidR="001F5A81" w:rsidRPr="00EE190A" w:rsidRDefault="009D4656" w:rsidP="0066571A">
      <w:pPr>
        <w:pStyle w:val="keywords"/>
        <w:spacing w:line="240" w:lineRule="auto"/>
        <w:ind w:left="0"/>
        <w:rPr>
          <w:rFonts w:ascii="Segoe UI Emoji" w:hAnsi="Segoe UI Emoji"/>
          <w:color w:val="000000"/>
          <w:sz w:val="24"/>
          <w:szCs w:val="24"/>
          <w:shd w:val="clear" w:color="auto" w:fill="FFFFFF"/>
        </w:rPr>
      </w:pPr>
      <w:r w:rsidRPr="00EE190A">
        <w:rPr>
          <w:rFonts w:ascii="Segoe UI Emoji" w:hAnsi="Segoe UI Emoji"/>
          <w:sz w:val="24"/>
          <w:szCs w:val="24"/>
        </w:rPr>
        <w:t>E</w:t>
      </w:r>
      <w:r w:rsidR="00520DC4" w:rsidRPr="00EE190A">
        <w:rPr>
          <w:rFonts w:ascii="Segoe UI Emoji" w:hAnsi="Segoe UI Emoji"/>
          <w:sz w:val="24"/>
          <w:szCs w:val="24"/>
        </w:rPr>
        <w:t xml:space="preserve">lectronic health records, patient, access, EU Legislation, Data protection, United Nations conventions </w:t>
      </w:r>
      <w:r w:rsidR="002B6EEF" w:rsidRPr="00EE190A">
        <w:rPr>
          <w:rFonts w:ascii="Segoe UI Emoji" w:hAnsi="Segoe UI Emoji"/>
          <w:color w:val="000000"/>
          <w:sz w:val="24"/>
          <w:szCs w:val="24"/>
          <w:shd w:val="clear" w:color="auto" w:fill="FFFFFF"/>
        </w:rPr>
        <w:t>on the Rights of Persons with Disabilities</w:t>
      </w:r>
      <w:r w:rsidR="0070388F" w:rsidRPr="00EE190A">
        <w:rPr>
          <w:rFonts w:ascii="Segoe UI Emoji" w:hAnsi="Segoe UI Emoji"/>
          <w:color w:val="000000"/>
          <w:sz w:val="24"/>
          <w:szCs w:val="24"/>
          <w:shd w:val="clear" w:color="auto" w:fill="FFFFFF"/>
        </w:rPr>
        <w:t xml:space="preserve">, </w:t>
      </w:r>
    </w:p>
    <w:p w:rsidR="001F5A81" w:rsidRPr="00EE190A" w:rsidRDefault="001F5A81" w:rsidP="0066571A">
      <w:pPr>
        <w:pStyle w:val="keywords"/>
        <w:spacing w:line="240" w:lineRule="auto"/>
        <w:ind w:left="0"/>
        <w:jc w:val="center"/>
        <w:rPr>
          <w:rFonts w:ascii="Segoe UI Emoji" w:hAnsi="Segoe UI Emoji"/>
          <w:sz w:val="24"/>
          <w:szCs w:val="24"/>
          <w:lang w:val="en-GB"/>
        </w:rPr>
      </w:pPr>
      <w:r w:rsidRPr="00EE190A">
        <w:rPr>
          <w:rFonts w:ascii="Segoe UI Emoji" w:hAnsi="Segoe UI Emoji"/>
          <w:sz w:val="24"/>
          <w:szCs w:val="24"/>
          <w:lang w:val="en-GB"/>
        </w:rPr>
        <w:t xml:space="preserve">II </w:t>
      </w:r>
      <w:r w:rsidR="00520DC4" w:rsidRPr="00EE190A">
        <w:rPr>
          <w:rFonts w:ascii="Segoe UI Emoji" w:hAnsi="Segoe UI Emoji"/>
          <w:sz w:val="24"/>
          <w:szCs w:val="24"/>
          <w:lang w:val="en-GB"/>
        </w:rPr>
        <w:t>M</w:t>
      </w:r>
      <w:r w:rsidRPr="00EE190A">
        <w:rPr>
          <w:rFonts w:ascii="Segoe UI Emoji" w:hAnsi="Segoe UI Emoji"/>
          <w:sz w:val="24"/>
          <w:szCs w:val="24"/>
          <w:lang w:val="en-GB"/>
        </w:rPr>
        <w:t>AIN TEXT</w:t>
      </w:r>
      <w:r w:rsidR="00520DC4" w:rsidRPr="00EE190A">
        <w:rPr>
          <w:rFonts w:ascii="Segoe UI Emoji" w:hAnsi="Segoe UI Emoji"/>
          <w:sz w:val="24"/>
          <w:szCs w:val="24"/>
          <w:lang w:val="en-GB"/>
        </w:rPr>
        <w:t>:</w:t>
      </w:r>
    </w:p>
    <w:p w:rsidR="00DA0726" w:rsidRPr="00EE190A" w:rsidRDefault="00520DC4" w:rsidP="0066571A">
      <w:pPr>
        <w:overflowPunct/>
        <w:autoSpaceDE/>
        <w:autoSpaceDN/>
        <w:adjustRightInd/>
        <w:spacing w:line="240" w:lineRule="auto"/>
        <w:ind w:firstLine="0"/>
        <w:jc w:val="left"/>
        <w:textAlignment w:val="auto"/>
        <w:rPr>
          <w:rFonts w:ascii="Segoe UI Emoji" w:hAnsi="Segoe UI Emoji"/>
          <w:sz w:val="24"/>
          <w:szCs w:val="24"/>
        </w:rPr>
      </w:pPr>
      <w:r w:rsidRPr="00EE190A">
        <w:rPr>
          <w:rFonts w:ascii="Segoe UI Emoji" w:hAnsi="Segoe UI Emoji"/>
          <w:b/>
          <w:sz w:val="24"/>
          <w:szCs w:val="24"/>
          <w:lang w:val="en-GB"/>
        </w:rPr>
        <w:t xml:space="preserve"> </w:t>
      </w:r>
      <w:r w:rsidRPr="00EE190A">
        <w:rPr>
          <w:rFonts w:ascii="Segoe UI Emoji" w:hAnsi="Segoe UI Emoji"/>
          <w:sz w:val="24"/>
          <w:szCs w:val="24"/>
        </w:rPr>
        <w:t xml:space="preserve">The current law covering data processing in Europe is the </w:t>
      </w:r>
      <w:r w:rsidR="00C56F0C" w:rsidRPr="00EE190A">
        <w:rPr>
          <w:rFonts w:ascii="Segoe UI Emoji" w:hAnsi="Segoe UI Emoji"/>
          <w:sz w:val="24"/>
          <w:szCs w:val="24"/>
        </w:rPr>
        <w:t>E</w:t>
      </w:r>
      <w:r w:rsidRPr="00EE190A">
        <w:rPr>
          <w:rFonts w:ascii="Segoe UI Emoji" w:hAnsi="Segoe UI Emoji"/>
          <w:sz w:val="24"/>
          <w:szCs w:val="24"/>
        </w:rPr>
        <w:t>uropean Data Protection Directive 95/46/</w:t>
      </w:r>
      <w:ins w:id="0" w:author="SGS" w:date="2013-01-31T15:06:00Z">
        <w:r w:rsidRPr="00EE190A">
          <w:rPr>
            <w:rFonts w:ascii="Segoe UI Emoji" w:hAnsi="Segoe UI Emoji"/>
            <w:sz w:val="24"/>
            <w:szCs w:val="24"/>
          </w:rPr>
          <w:t>EC</w:t>
        </w:r>
      </w:ins>
      <w:r w:rsidRPr="00EE190A">
        <w:rPr>
          <w:rFonts w:ascii="Segoe UI Emoji" w:hAnsi="Segoe UI Emoji"/>
          <w:sz w:val="24"/>
          <w:szCs w:val="24"/>
        </w:rPr>
        <w:t>.</w:t>
      </w:r>
      <w:r w:rsidRPr="00EE190A">
        <w:rPr>
          <w:rFonts w:ascii="Segoe UI Emoji" w:hAnsi="Segoe UI Emoji"/>
          <w:sz w:val="24"/>
          <w:szCs w:val="24"/>
          <w:vertAlign w:val="superscript"/>
        </w:rPr>
        <w:t>1</w:t>
      </w:r>
      <w:r w:rsidRPr="00EE190A">
        <w:rPr>
          <w:rFonts w:ascii="Segoe UI Emoji" w:hAnsi="Segoe UI Emoji"/>
          <w:sz w:val="24"/>
          <w:szCs w:val="24"/>
        </w:rPr>
        <w:t xml:space="preserve"> The European Commission at Brussels </w:t>
      </w:r>
      <w:proofErr w:type="gramStart"/>
      <w:r w:rsidRPr="00EE190A">
        <w:rPr>
          <w:rFonts w:ascii="Segoe UI Emoji" w:hAnsi="Segoe UI Emoji"/>
          <w:sz w:val="24"/>
          <w:szCs w:val="24"/>
        </w:rPr>
        <w:t>COM(</w:t>
      </w:r>
      <w:proofErr w:type="gramEnd"/>
      <w:r w:rsidRPr="00EE190A">
        <w:rPr>
          <w:rFonts w:ascii="Segoe UI Emoji" w:hAnsi="Segoe UI Emoji"/>
          <w:sz w:val="24"/>
          <w:szCs w:val="24"/>
        </w:rPr>
        <w:t xml:space="preserve">2012) 11/4 has accepted a proposal for a regulation of the European parliament and of the Council on the protection of individuals with regard to the processing of personal data and on the free movement of such data (General Data Protection Regulation </w:t>
      </w:r>
      <w:del w:id="1" w:author="SGS" w:date="2013-01-31T14:44:00Z">
        <w:r w:rsidRPr="00EE190A" w:rsidDel="00404E79">
          <w:rPr>
            <w:rFonts w:ascii="Segoe UI Emoji" w:hAnsi="Segoe UI Emoji"/>
            <w:sz w:val="24"/>
            <w:szCs w:val="24"/>
          </w:rPr>
          <w:delText>{</w:delText>
        </w:r>
      </w:del>
      <w:ins w:id="2" w:author="SGS" w:date="2013-01-31T14:44:00Z">
        <w:r w:rsidRPr="00EE190A">
          <w:rPr>
            <w:rFonts w:ascii="Segoe UI Emoji" w:hAnsi="Segoe UI Emoji"/>
            <w:sz w:val="24"/>
            <w:szCs w:val="24"/>
          </w:rPr>
          <w:t>[</w:t>
        </w:r>
      </w:ins>
      <w:r w:rsidRPr="00EE190A">
        <w:rPr>
          <w:rFonts w:ascii="Segoe UI Emoji" w:hAnsi="Segoe UI Emoji"/>
          <w:sz w:val="24"/>
          <w:szCs w:val="24"/>
        </w:rPr>
        <w:t>SEC(2012) 72</w:t>
      </w:r>
      <w:del w:id="3" w:author="SGS" w:date="2013-01-31T14:44:00Z">
        <w:r w:rsidRPr="00EE190A" w:rsidDel="00404E79">
          <w:rPr>
            <w:rFonts w:ascii="Segoe UI Emoji" w:hAnsi="Segoe UI Emoji"/>
            <w:sz w:val="24"/>
            <w:szCs w:val="24"/>
          </w:rPr>
          <w:delText xml:space="preserve">} </w:delText>
        </w:r>
      </w:del>
      <w:ins w:id="4" w:author="SGS" w:date="2013-01-31T14:44:00Z">
        <w:r w:rsidRPr="00EE190A">
          <w:rPr>
            <w:rFonts w:ascii="Segoe UI Emoji" w:hAnsi="Segoe UI Emoji"/>
            <w:sz w:val="24"/>
            <w:szCs w:val="24"/>
          </w:rPr>
          <w:t xml:space="preserve">] </w:t>
        </w:r>
      </w:ins>
      <w:r w:rsidRPr="00EE190A">
        <w:rPr>
          <w:rFonts w:ascii="Segoe UI Emoji" w:hAnsi="Segoe UI Emoji"/>
          <w:sz w:val="24"/>
          <w:szCs w:val="24"/>
        </w:rPr>
        <w:t xml:space="preserve">and </w:t>
      </w:r>
      <w:del w:id="5" w:author="SGS" w:date="2013-01-31T14:44:00Z">
        <w:r w:rsidRPr="00EE190A" w:rsidDel="00404E79">
          <w:rPr>
            <w:rFonts w:ascii="Segoe UI Emoji" w:hAnsi="Segoe UI Emoji"/>
            <w:sz w:val="24"/>
            <w:szCs w:val="24"/>
          </w:rPr>
          <w:delText>{</w:delText>
        </w:r>
      </w:del>
      <w:ins w:id="6" w:author="SGS" w:date="2013-01-31T14:44:00Z">
        <w:r w:rsidRPr="00EE190A">
          <w:rPr>
            <w:rFonts w:ascii="Segoe UI Emoji" w:hAnsi="Segoe UI Emoji"/>
            <w:sz w:val="24"/>
            <w:szCs w:val="24"/>
          </w:rPr>
          <w:t>[</w:t>
        </w:r>
      </w:ins>
      <w:r w:rsidRPr="00EE190A">
        <w:rPr>
          <w:rFonts w:ascii="Segoe UI Emoji" w:hAnsi="Segoe UI Emoji"/>
          <w:sz w:val="24"/>
          <w:szCs w:val="24"/>
        </w:rPr>
        <w:t>SEC(2012) 73</w:t>
      </w:r>
      <w:del w:id="7" w:author="SGS" w:date="2013-01-31T14:44:00Z">
        <w:r w:rsidRPr="00EE190A" w:rsidDel="00404E79">
          <w:rPr>
            <w:rFonts w:ascii="Segoe UI Emoji" w:hAnsi="Segoe UI Emoji"/>
            <w:sz w:val="24"/>
            <w:szCs w:val="24"/>
          </w:rPr>
          <w:delText>}</w:delText>
        </w:r>
      </w:del>
      <w:ins w:id="8" w:author="SGS" w:date="2013-01-31T14:44:00Z">
        <w:r w:rsidRPr="00EE190A">
          <w:rPr>
            <w:rFonts w:ascii="Segoe UI Emoji" w:hAnsi="Segoe UI Emoji"/>
            <w:sz w:val="24"/>
            <w:szCs w:val="24"/>
          </w:rPr>
          <w:t>]</w:t>
        </w:r>
      </w:ins>
      <w:r w:rsidR="00DE6EE9" w:rsidRPr="00EE190A">
        <w:rPr>
          <w:rFonts w:ascii="Segoe UI Emoji" w:hAnsi="Segoe UI Emoji"/>
          <w:sz w:val="24"/>
          <w:szCs w:val="24"/>
        </w:rPr>
        <w:t xml:space="preserve"> w</w:t>
      </w:r>
      <w:r w:rsidRPr="00EE190A">
        <w:rPr>
          <w:rFonts w:ascii="Segoe UI Emoji" w:hAnsi="Segoe UI Emoji"/>
          <w:sz w:val="24"/>
          <w:szCs w:val="24"/>
        </w:rPr>
        <w:t>hich comes into force in May 2018.</w:t>
      </w:r>
      <w:r w:rsidR="00DA0726" w:rsidRPr="00EE190A">
        <w:rPr>
          <w:rFonts w:ascii="Segoe UI Emoji" w:hAnsi="Segoe UI Emoji"/>
          <w:sz w:val="24"/>
          <w:szCs w:val="24"/>
        </w:rPr>
        <w:t xml:space="preserve"> </w:t>
      </w:r>
    </w:p>
    <w:p w:rsidR="00DA0726" w:rsidRPr="00EE190A" w:rsidRDefault="00DA0726" w:rsidP="0066571A">
      <w:pPr>
        <w:shd w:val="clear" w:color="auto" w:fill="FFFFFF"/>
        <w:overflowPunct/>
        <w:autoSpaceDE/>
        <w:autoSpaceDN/>
        <w:adjustRightInd/>
        <w:spacing w:before="100" w:beforeAutospacing="1" w:after="100" w:afterAutospacing="1" w:line="240" w:lineRule="auto"/>
        <w:ind w:firstLine="0"/>
        <w:jc w:val="left"/>
        <w:textAlignment w:val="top"/>
        <w:rPr>
          <w:rFonts w:ascii="Segoe UI Emoji" w:hAnsi="Segoe UI Emoji"/>
          <w:color w:val="000000"/>
          <w:sz w:val="24"/>
          <w:szCs w:val="24"/>
          <w:highlight w:val="yellow"/>
          <w:lang w:eastAsia="en-GB"/>
        </w:rPr>
      </w:pPr>
      <w:r w:rsidRPr="00EE190A">
        <w:rPr>
          <w:rFonts w:ascii="Segoe UI Emoji" w:hAnsi="Segoe UI Emoji"/>
          <w:sz w:val="24"/>
          <w:szCs w:val="24"/>
        </w:rPr>
        <w:t xml:space="preserve">The United </w:t>
      </w:r>
      <w:r w:rsidR="00DE6EE9" w:rsidRPr="00EE190A">
        <w:rPr>
          <w:rFonts w:ascii="Segoe UI Emoji" w:hAnsi="Segoe UI Emoji"/>
          <w:sz w:val="24"/>
          <w:szCs w:val="24"/>
        </w:rPr>
        <w:t>N</w:t>
      </w:r>
      <w:r w:rsidRPr="00EE190A">
        <w:rPr>
          <w:rFonts w:ascii="Segoe UI Emoji" w:hAnsi="Segoe UI Emoji"/>
          <w:sz w:val="24"/>
          <w:szCs w:val="24"/>
        </w:rPr>
        <w:t xml:space="preserve">ations </w:t>
      </w:r>
      <w:r w:rsidRPr="00EE190A">
        <w:rPr>
          <w:rFonts w:ascii="Segoe UI Emoji" w:hAnsi="Segoe UI Emoji"/>
          <w:color w:val="000000"/>
          <w:sz w:val="24"/>
          <w:szCs w:val="24"/>
          <w:lang w:eastAsia="en-GB"/>
        </w:rPr>
        <w:t>Convention</w:t>
      </w:r>
      <w:r w:rsidRPr="00EE190A">
        <w:rPr>
          <w:rFonts w:ascii="Segoe UI Emoji" w:hAnsi="Segoe UI Emoji"/>
          <w:b/>
          <w:bCs/>
          <w:color w:val="993300"/>
          <w:sz w:val="24"/>
          <w:szCs w:val="24"/>
          <w:lang w:eastAsia="en-GB"/>
        </w:rPr>
        <w:t xml:space="preserve"> </w:t>
      </w:r>
      <w:r w:rsidRPr="00EE190A">
        <w:rPr>
          <w:rFonts w:ascii="Segoe UI Emoji" w:hAnsi="Segoe UI Emoji"/>
          <w:bCs/>
          <w:sz w:val="24"/>
          <w:szCs w:val="24"/>
          <w:lang w:eastAsia="en-GB"/>
        </w:rPr>
        <w:t>on the Rights of Persons with Disabilities</w:t>
      </w:r>
      <w:r w:rsidRPr="00EE190A">
        <w:rPr>
          <w:rFonts w:ascii="Segoe UI Emoji" w:hAnsi="Segoe UI Emoji"/>
          <w:color w:val="000000"/>
          <w:sz w:val="24"/>
          <w:szCs w:val="24"/>
          <w:lang w:eastAsia="en-GB"/>
        </w:rPr>
        <w:t xml:space="preserve"> </w:t>
      </w:r>
      <w:r w:rsidR="00DE6EE9" w:rsidRPr="00EE190A">
        <w:rPr>
          <w:rFonts w:ascii="Segoe UI Emoji" w:hAnsi="Segoe UI Emoji"/>
          <w:color w:val="000000"/>
          <w:sz w:val="24"/>
          <w:szCs w:val="24"/>
          <w:lang w:eastAsia="en-GB"/>
        </w:rPr>
        <w:t>declares</w:t>
      </w:r>
      <w:r w:rsidR="004D5A57" w:rsidRPr="00EE190A">
        <w:rPr>
          <w:rFonts w:ascii="Segoe UI Emoji" w:hAnsi="Segoe UI Emoji"/>
          <w:color w:val="000000"/>
          <w:sz w:val="24"/>
          <w:szCs w:val="24"/>
          <w:lang w:eastAsia="en-GB"/>
        </w:rPr>
        <w:t>:</w:t>
      </w:r>
      <w:r w:rsidR="00DE6EE9" w:rsidRPr="00EE190A">
        <w:rPr>
          <w:rFonts w:ascii="Segoe UI Emoji" w:hAnsi="Segoe UI Emoji"/>
          <w:color w:val="000000"/>
          <w:sz w:val="24"/>
          <w:szCs w:val="24"/>
          <w:lang w:eastAsia="en-GB"/>
        </w:rPr>
        <w:t xml:space="preserve"> </w:t>
      </w:r>
    </w:p>
    <w:p w:rsidR="00DA0726" w:rsidRPr="00EE190A" w:rsidRDefault="00DA0726" w:rsidP="0066571A">
      <w:pPr>
        <w:shd w:val="clear" w:color="auto" w:fill="FFFFFF"/>
        <w:overflowPunct/>
        <w:autoSpaceDE/>
        <w:autoSpaceDN/>
        <w:adjustRightInd/>
        <w:spacing w:before="100" w:beforeAutospacing="1" w:after="100" w:afterAutospacing="1" w:line="240" w:lineRule="auto"/>
        <w:ind w:firstLine="0"/>
        <w:jc w:val="left"/>
        <w:textAlignment w:val="top"/>
        <w:rPr>
          <w:rFonts w:ascii="Segoe UI Emoji" w:hAnsi="Segoe UI Emoji"/>
          <w:color w:val="000000"/>
          <w:sz w:val="24"/>
          <w:szCs w:val="24"/>
          <w:lang w:eastAsia="en-GB"/>
        </w:rPr>
      </w:pPr>
      <w:r w:rsidRPr="00EE190A">
        <w:rPr>
          <w:rFonts w:ascii="Segoe UI Emoji" w:hAnsi="Segoe UI Emoji"/>
          <w:color w:val="000000"/>
          <w:sz w:val="24"/>
          <w:szCs w:val="24"/>
          <w:lang w:eastAsia="en-GB"/>
        </w:rPr>
        <w:lastRenderedPageBreak/>
        <w:t>“Recognizing the importance for persons with disabilities of their individual autonomy and independence, including the freedom to make their own choices,</w:t>
      </w:r>
    </w:p>
    <w:p w:rsidR="00DA0726" w:rsidRPr="00EE190A" w:rsidRDefault="00DA0726" w:rsidP="0066571A">
      <w:pPr>
        <w:shd w:val="clear" w:color="auto" w:fill="FFFFFF"/>
        <w:overflowPunct/>
        <w:autoSpaceDE/>
        <w:autoSpaceDN/>
        <w:adjustRightInd/>
        <w:spacing w:before="100" w:beforeAutospacing="1" w:after="100" w:afterAutospacing="1" w:line="240" w:lineRule="auto"/>
        <w:ind w:firstLine="0"/>
        <w:jc w:val="left"/>
        <w:textAlignment w:val="top"/>
        <w:rPr>
          <w:rFonts w:ascii="Segoe UI Emoji" w:hAnsi="Segoe UI Emoji"/>
          <w:color w:val="000000"/>
          <w:sz w:val="24"/>
          <w:szCs w:val="24"/>
          <w:lang w:eastAsia="en-GB"/>
        </w:rPr>
      </w:pPr>
      <w:r w:rsidRPr="00EE190A">
        <w:rPr>
          <w:rFonts w:ascii="Segoe UI Emoji" w:hAnsi="Segoe UI Emoji"/>
          <w:color w:val="000000"/>
          <w:sz w:val="24"/>
          <w:szCs w:val="24"/>
          <w:lang w:eastAsia="en-GB"/>
        </w:rPr>
        <w:t>“Considering that persons with disabilities should have the opportunity to be actively involved in decision-making processes about policies and program</w:t>
      </w:r>
      <w:r w:rsidR="00EA1305" w:rsidRPr="00EE190A">
        <w:rPr>
          <w:rFonts w:ascii="Segoe UI Emoji" w:hAnsi="Segoe UI Emoji"/>
          <w:color w:val="000000"/>
          <w:sz w:val="24"/>
          <w:szCs w:val="24"/>
          <w:lang w:eastAsia="en-GB"/>
        </w:rPr>
        <w:t>s</w:t>
      </w:r>
      <w:r w:rsidRPr="00EE190A">
        <w:rPr>
          <w:rFonts w:ascii="Segoe UI Emoji" w:hAnsi="Segoe UI Emoji"/>
          <w:color w:val="000000"/>
          <w:sz w:val="24"/>
          <w:szCs w:val="24"/>
          <w:lang w:eastAsia="en-GB"/>
        </w:rPr>
        <w:t>, including those directly concerning them,</w:t>
      </w:r>
    </w:p>
    <w:p w:rsidR="00F235F9" w:rsidRPr="00EE190A" w:rsidRDefault="00B1250E" w:rsidP="0066571A">
      <w:pPr>
        <w:shd w:val="clear" w:color="auto" w:fill="FFFFFF"/>
        <w:overflowPunct/>
        <w:autoSpaceDE/>
        <w:autoSpaceDN/>
        <w:adjustRightInd/>
        <w:spacing w:before="100" w:beforeAutospacing="1" w:after="100" w:afterAutospacing="1" w:line="240" w:lineRule="auto"/>
        <w:ind w:firstLine="0"/>
        <w:jc w:val="left"/>
        <w:textAlignment w:val="top"/>
        <w:rPr>
          <w:rFonts w:ascii="Segoe UI Emoji" w:hAnsi="Segoe UI Emoji"/>
          <w:color w:val="000000"/>
          <w:sz w:val="24"/>
          <w:szCs w:val="24"/>
          <w:lang w:eastAsia="en-GB"/>
        </w:rPr>
      </w:pPr>
      <w:r w:rsidRPr="00EE190A">
        <w:rPr>
          <w:rFonts w:ascii="Segoe UI Emoji" w:hAnsi="Segoe UI Emoji"/>
          <w:color w:val="000000"/>
          <w:sz w:val="24"/>
          <w:szCs w:val="24"/>
          <w:lang w:eastAsia="en-GB"/>
        </w:rPr>
        <w:t>“</w:t>
      </w:r>
      <w:r w:rsidR="00F235F9" w:rsidRPr="00EE190A">
        <w:rPr>
          <w:rFonts w:ascii="Segoe UI Emoji" w:hAnsi="Segoe UI Emoji"/>
          <w:color w:val="000000"/>
          <w:sz w:val="24"/>
          <w:szCs w:val="24"/>
          <w:lang w:eastAsia="en-GB"/>
        </w:rPr>
        <w:t>Recognizing the importance of accessibility to the physical, social, economic and cultural environment, to health and education and to information and communication, in enabling persons with disabilities to fully enjoy all human rights and fundamental freedoms,</w:t>
      </w:r>
    </w:p>
    <w:p w:rsidR="00F235F9" w:rsidRPr="00EE190A" w:rsidRDefault="00B1250E" w:rsidP="0066571A">
      <w:pPr>
        <w:shd w:val="clear" w:color="auto" w:fill="FFFFFF"/>
        <w:overflowPunct/>
        <w:autoSpaceDE/>
        <w:autoSpaceDN/>
        <w:adjustRightInd/>
        <w:spacing w:before="100" w:beforeAutospacing="1" w:after="100" w:afterAutospacing="1" w:line="240" w:lineRule="auto"/>
        <w:ind w:firstLine="0"/>
        <w:jc w:val="left"/>
        <w:textAlignment w:val="top"/>
        <w:rPr>
          <w:rFonts w:ascii="Segoe UI Emoji" w:hAnsi="Segoe UI Emoji"/>
          <w:color w:val="000000"/>
          <w:sz w:val="24"/>
          <w:szCs w:val="24"/>
          <w:lang w:eastAsia="en-GB"/>
        </w:rPr>
      </w:pPr>
      <w:r w:rsidRPr="00EE190A">
        <w:rPr>
          <w:rFonts w:ascii="Segoe UI Emoji" w:hAnsi="Segoe UI Emoji"/>
          <w:color w:val="000000"/>
          <w:sz w:val="24"/>
          <w:szCs w:val="24"/>
          <w:lang w:eastAsia="en-GB"/>
        </w:rPr>
        <w:t>“</w:t>
      </w:r>
      <w:r w:rsidR="00F235F9" w:rsidRPr="00EE190A">
        <w:rPr>
          <w:rFonts w:ascii="Segoe UI Emoji" w:hAnsi="Segoe UI Emoji"/>
          <w:color w:val="000000"/>
          <w:sz w:val="24"/>
          <w:szCs w:val="24"/>
          <w:lang w:eastAsia="en-GB"/>
        </w:rPr>
        <w:t>To undertake or promote research and development of, and to promote the availability and use of new technologies, including information and communications technologies, mobility aids, devices and assistive technologies, suitable for persons with disabilities, giving priority to technologies at an affordable cost;</w:t>
      </w:r>
    </w:p>
    <w:p w:rsidR="00CF335F" w:rsidRPr="00EE190A" w:rsidRDefault="00B1250E" w:rsidP="0066571A">
      <w:pPr>
        <w:shd w:val="clear" w:color="auto" w:fill="FFFFFF"/>
        <w:overflowPunct/>
        <w:autoSpaceDE/>
        <w:autoSpaceDN/>
        <w:adjustRightInd/>
        <w:spacing w:before="100" w:beforeAutospacing="1" w:after="100" w:afterAutospacing="1" w:line="240" w:lineRule="auto"/>
        <w:ind w:firstLine="0"/>
        <w:jc w:val="left"/>
        <w:textAlignment w:val="top"/>
        <w:rPr>
          <w:rFonts w:ascii="Segoe UI Emoji" w:hAnsi="Segoe UI Emoji"/>
          <w:color w:val="000000"/>
          <w:sz w:val="24"/>
          <w:szCs w:val="24"/>
          <w:lang w:eastAsia="en-GB"/>
        </w:rPr>
      </w:pPr>
      <w:r w:rsidRPr="00EE190A">
        <w:rPr>
          <w:rFonts w:ascii="Segoe UI Emoji" w:hAnsi="Segoe UI Emoji"/>
          <w:color w:val="000000"/>
          <w:sz w:val="24"/>
          <w:szCs w:val="24"/>
          <w:lang w:eastAsia="en-GB"/>
        </w:rPr>
        <w:t>“</w:t>
      </w:r>
      <w:r w:rsidR="00C56F0C" w:rsidRPr="00EE190A">
        <w:rPr>
          <w:rFonts w:ascii="Segoe UI Emoji" w:hAnsi="Segoe UI Emoji"/>
          <w:color w:val="000000"/>
          <w:sz w:val="24"/>
          <w:szCs w:val="24"/>
          <w:lang w:eastAsia="en-GB"/>
        </w:rPr>
        <w:t>To p</w:t>
      </w:r>
      <w:r w:rsidR="00CF335F" w:rsidRPr="00EE190A">
        <w:rPr>
          <w:rFonts w:ascii="Segoe UI Emoji" w:hAnsi="Segoe UI Emoji"/>
          <w:color w:val="000000"/>
          <w:sz w:val="24"/>
          <w:szCs w:val="24"/>
          <w:lang w:eastAsia="en-GB"/>
        </w:rPr>
        <w:t>romote access for persons with disabilities to new information and communications technologies and systems, including the Internet;</w:t>
      </w:r>
    </w:p>
    <w:p w:rsidR="00BA2B88" w:rsidRPr="00EE190A" w:rsidRDefault="00B1250E" w:rsidP="0066571A">
      <w:pPr>
        <w:shd w:val="clear" w:color="auto" w:fill="FFFFFF"/>
        <w:overflowPunct/>
        <w:autoSpaceDE/>
        <w:autoSpaceDN/>
        <w:adjustRightInd/>
        <w:spacing w:before="100" w:beforeAutospacing="1" w:after="100" w:afterAutospacing="1" w:line="240" w:lineRule="auto"/>
        <w:ind w:firstLine="0"/>
        <w:jc w:val="left"/>
        <w:textAlignment w:val="top"/>
        <w:rPr>
          <w:rFonts w:ascii="Segoe UI Emoji" w:hAnsi="Segoe UI Emoji"/>
          <w:color w:val="000000"/>
          <w:sz w:val="24"/>
          <w:szCs w:val="24"/>
          <w:lang w:eastAsia="en-GB"/>
        </w:rPr>
      </w:pPr>
      <w:r w:rsidRPr="00EE190A">
        <w:rPr>
          <w:rFonts w:ascii="Segoe UI Emoji" w:hAnsi="Segoe UI Emoji"/>
          <w:color w:val="000000"/>
          <w:sz w:val="24"/>
          <w:szCs w:val="24"/>
          <w:lang w:eastAsia="en-GB"/>
        </w:rPr>
        <w:t>“</w:t>
      </w:r>
      <w:r w:rsidR="00C56F0C" w:rsidRPr="00EE190A">
        <w:rPr>
          <w:rFonts w:ascii="Segoe UI Emoji" w:hAnsi="Segoe UI Emoji"/>
          <w:color w:val="000000"/>
          <w:sz w:val="24"/>
          <w:szCs w:val="24"/>
          <w:lang w:eastAsia="en-GB"/>
        </w:rPr>
        <w:t>To p</w:t>
      </w:r>
      <w:r w:rsidR="00BA2B88" w:rsidRPr="00EE190A">
        <w:rPr>
          <w:rFonts w:ascii="Segoe UI Emoji" w:hAnsi="Segoe UI Emoji"/>
          <w:color w:val="000000"/>
          <w:sz w:val="24"/>
          <w:szCs w:val="24"/>
          <w:lang w:eastAsia="en-GB"/>
        </w:rPr>
        <w:t>romote the design, development, production and distribution of accessible information and communications technologies and systems at an early stage, so that these technologies and systems become accessible at minimum cost.</w:t>
      </w:r>
    </w:p>
    <w:p w:rsidR="00175DB9" w:rsidRPr="00EE190A" w:rsidRDefault="00175DB9" w:rsidP="0066571A">
      <w:pPr>
        <w:pStyle w:val="referenceitem"/>
        <w:numPr>
          <w:ilvl w:val="0"/>
          <w:numId w:val="0"/>
        </w:numPr>
        <w:spacing w:line="240" w:lineRule="auto"/>
        <w:jc w:val="center"/>
        <w:rPr>
          <w:rFonts w:ascii="Segoe UI Emoji" w:hAnsi="Segoe UI Emoji"/>
          <w:sz w:val="24"/>
          <w:szCs w:val="24"/>
        </w:rPr>
      </w:pPr>
      <w:r w:rsidRPr="00EE190A">
        <w:rPr>
          <w:rFonts w:ascii="Segoe UI Emoji" w:hAnsi="Segoe UI Emoji"/>
          <w:sz w:val="24"/>
          <w:szCs w:val="24"/>
        </w:rPr>
        <w:t>III OUR WORK ON CONSENT, PATIENT ACCESS, ALGORITHMS, CODING AND HEALTH DATA IN ENGLAND</w:t>
      </w:r>
    </w:p>
    <w:p w:rsidR="00175DB9" w:rsidRPr="00EE190A" w:rsidRDefault="00175DB9" w:rsidP="0066571A">
      <w:pPr>
        <w:pStyle w:val="referenceitem"/>
        <w:numPr>
          <w:ilvl w:val="0"/>
          <w:numId w:val="0"/>
        </w:numPr>
        <w:spacing w:line="240" w:lineRule="auto"/>
        <w:jc w:val="left"/>
        <w:rPr>
          <w:rFonts w:ascii="Segoe UI Emoji" w:hAnsi="Segoe UI Emoji"/>
          <w:sz w:val="24"/>
          <w:szCs w:val="24"/>
        </w:rPr>
      </w:pPr>
    </w:p>
    <w:p w:rsidR="00520DC4" w:rsidRPr="00EE190A" w:rsidRDefault="00520DC4" w:rsidP="0066571A">
      <w:pPr>
        <w:pStyle w:val="referenceitem"/>
        <w:numPr>
          <w:ilvl w:val="0"/>
          <w:numId w:val="0"/>
        </w:numPr>
        <w:spacing w:line="240" w:lineRule="auto"/>
        <w:jc w:val="left"/>
        <w:rPr>
          <w:ins w:id="9" w:author="PB Owner" w:date="2013-01-31T18:52:00Z"/>
          <w:rFonts w:ascii="Segoe UI Emoji" w:hAnsi="Segoe UI Emoji"/>
          <w:b/>
          <w:sz w:val="24"/>
          <w:szCs w:val="24"/>
        </w:rPr>
      </w:pPr>
    </w:p>
    <w:p w:rsidR="00FB0EC4" w:rsidRPr="00EE190A" w:rsidRDefault="000F1E90" w:rsidP="0066571A">
      <w:pPr>
        <w:spacing w:line="240" w:lineRule="auto"/>
        <w:rPr>
          <w:rFonts w:ascii="Segoe UI Emoji" w:hAnsi="Segoe UI Emoji"/>
          <w:sz w:val="24"/>
          <w:szCs w:val="24"/>
        </w:rPr>
      </w:pPr>
      <w:r w:rsidRPr="00EE190A">
        <w:rPr>
          <w:rFonts w:ascii="Segoe UI Emoji" w:hAnsi="Segoe UI Emoji"/>
          <w:sz w:val="24"/>
          <w:szCs w:val="24"/>
        </w:rPr>
        <w:t>“</w:t>
      </w:r>
      <w:r w:rsidR="00FB0EC4" w:rsidRPr="00EE190A">
        <w:rPr>
          <w:rFonts w:ascii="Segoe UI Emoji" w:hAnsi="Segoe UI Emoji"/>
          <w:sz w:val="24"/>
          <w:szCs w:val="24"/>
        </w:rPr>
        <w:t>The Hadfield Medical Centre (HMC)</w:t>
      </w:r>
      <w:r w:rsidR="00FB0EC4" w:rsidRPr="00EE190A">
        <w:rPr>
          <w:rStyle w:val="FootnoteReference"/>
          <w:rFonts w:ascii="Segoe UI Emoji" w:hAnsi="Segoe UI Emoji"/>
          <w:sz w:val="24"/>
          <w:szCs w:val="24"/>
        </w:rPr>
        <w:footnoteReference w:id="1"/>
      </w:r>
      <w:r w:rsidR="00FB0EC4" w:rsidRPr="00EE190A">
        <w:rPr>
          <w:rFonts w:ascii="Segoe UI Emoji" w:hAnsi="Segoe UI Emoji"/>
          <w:sz w:val="24"/>
          <w:szCs w:val="24"/>
        </w:rPr>
        <w:t xml:space="preserve"> is </w:t>
      </w:r>
      <w:proofErr w:type="spellStart"/>
      <w:r w:rsidR="00FB0EC4" w:rsidRPr="00EE190A">
        <w:rPr>
          <w:rFonts w:ascii="Segoe UI Emoji" w:hAnsi="Segoe UI Emoji"/>
          <w:sz w:val="24"/>
          <w:szCs w:val="24"/>
        </w:rPr>
        <w:t>recognised</w:t>
      </w:r>
      <w:proofErr w:type="spellEnd"/>
      <w:r w:rsidR="00FB0EC4" w:rsidRPr="00EE190A">
        <w:rPr>
          <w:rFonts w:ascii="Segoe UI Emoji" w:hAnsi="Segoe UI Emoji"/>
          <w:sz w:val="24"/>
          <w:szCs w:val="24"/>
        </w:rPr>
        <w:t xml:space="preserve"> as an example of ‘good practice’ by the Department of Health (</w:t>
      </w:r>
      <w:proofErr w:type="spellStart"/>
      <w:r w:rsidR="00FB0EC4" w:rsidRPr="00EE190A">
        <w:rPr>
          <w:rFonts w:ascii="Segoe UI Emoji" w:hAnsi="Segoe UI Emoji"/>
          <w:sz w:val="24"/>
          <w:szCs w:val="24"/>
        </w:rPr>
        <w:t>DoH</w:t>
      </w:r>
      <w:proofErr w:type="spellEnd"/>
      <w:r w:rsidR="00FB0EC4" w:rsidRPr="00EE190A">
        <w:rPr>
          <w:rFonts w:ascii="Segoe UI Emoji" w:hAnsi="Segoe UI Emoji"/>
          <w:sz w:val="24"/>
          <w:szCs w:val="24"/>
        </w:rPr>
        <w:t>)</w:t>
      </w:r>
      <w:r w:rsidR="00FB0EC4" w:rsidRPr="00EE190A">
        <w:rPr>
          <w:rStyle w:val="FootnoteReference"/>
          <w:rFonts w:ascii="Segoe UI Emoji" w:hAnsi="Segoe UI Emoji"/>
          <w:sz w:val="24"/>
          <w:szCs w:val="24"/>
        </w:rPr>
        <w:footnoteReference w:id="2"/>
      </w:r>
      <w:r w:rsidR="00FB0EC4" w:rsidRPr="00EE190A">
        <w:rPr>
          <w:rFonts w:ascii="Segoe UI Emoji" w:hAnsi="Segoe UI Emoji"/>
          <w:sz w:val="24"/>
          <w:szCs w:val="24"/>
        </w:rPr>
        <w:t xml:space="preserve"> as it is committed to enabling patient participation, by creating opportunities where patients may participate in issues related to and affecting their healthcare. Dr Richard </w:t>
      </w:r>
      <w:proofErr w:type="spellStart"/>
      <w:r w:rsidR="00FB0EC4" w:rsidRPr="00EE190A">
        <w:rPr>
          <w:rFonts w:ascii="Segoe UI Emoji" w:hAnsi="Segoe UI Emoji"/>
          <w:sz w:val="24"/>
          <w:szCs w:val="24"/>
        </w:rPr>
        <w:t>Fitton</w:t>
      </w:r>
      <w:proofErr w:type="spellEnd"/>
      <w:r w:rsidR="00FB0EC4" w:rsidRPr="00EE190A">
        <w:rPr>
          <w:rFonts w:ascii="Segoe UI Emoji" w:hAnsi="Segoe UI Emoji"/>
          <w:sz w:val="24"/>
          <w:szCs w:val="24"/>
        </w:rPr>
        <w:t xml:space="preserve">, staff and patient volunteers at the HMC have worked hard to promote and to maintain the momentum of patient participation for over seven years. </w:t>
      </w:r>
    </w:p>
    <w:p w:rsidR="0061388D" w:rsidRPr="00EE190A" w:rsidRDefault="000F1E90" w:rsidP="0066571A">
      <w:pPr>
        <w:spacing w:line="240" w:lineRule="auto"/>
        <w:jc w:val="left"/>
        <w:rPr>
          <w:rFonts w:ascii="Segoe UI Emoji" w:hAnsi="Segoe UI Emoji"/>
          <w:sz w:val="24"/>
          <w:szCs w:val="24"/>
        </w:rPr>
      </w:pPr>
      <w:r w:rsidRPr="00EE190A">
        <w:rPr>
          <w:rFonts w:ascii="Segoe UI Emoji" w:hAnsi="Segoe UI Emoji"/>
          <w:sz w:val="24"/>
          <w:szCs w:val="24"/>
        </w:rPr>
        <w:t>“</w:t>
      </w:r>
      <w:r w:rsidR="00FB0EC4" w:rsidRPr="00EE190A">
        <w:rPr>
          <w:rFonts w:ascii="Segoe UI Emoji" w:hAnsi="Segoe UI Emoji"/>
          <w:sz w:val="24"/>
          <w:szCs w:val="24"/>
        </w:rPr>
        <w:t>The notion of patient participation was first recognised by the GP in 1993, at the time that he started working at the Hadfield practice. Time and experience led the GP to feel that there were large gaps in patients’ knowledge regarding their healthcare and the activities of the National Health Service (NHS). The GP thought that patients were ill informed about their health and their rights and responsibilities as patients. The NHS Plan (2000)</w:t>
      </w:r>
      <w:r w:rsidR="00FB0EC4" w:rsidRPr="00EE190A">
        <w:rPr>
          <w:rStyle w:val="FootnoteReference"/>
          <w:rFonts w:ascii="Segoe UI Emoji" w:hAnsi="Segoe UI Emoji"/>
          <w:sz w:val="24"/>
          <w:szCs w:val="24"/>
        </w:rPr>
        <w:footnoteReference w:customMarkFollows="1" w:id="3"/>
        <w:t>3</w:t>
      </w:r>
      <w:r w:rsidR="00FB0EC4" w:rsidRPr="00EE190A">
        <w:rPr>
          <w:rFonts w:ascii="Segoe UI Emoji" w:hAnsi="Segoe UI Emoji"/>
          <w:sz w:val="24"/>
          <w:szCs w:val="24"/>
        </w:rPr>
        <w:t xml:space="preserve"> stated that the NHS is a 1940s system of care that is in great </w:t>
      </w:r>
      <w:r w:rsidR="00FB0EC4" w:rsidRPr="00EE190A">
        <w:rPr>
          <w:rFonts w:ascii="Segoe UI Emoji" w:hAnsi="Segoe UI Emoji"/>
          <w:sz w:val="24"/>
          <w:szCs w:val="24"/>
        </w:rPr>
        <w:lastRenderedPageBreak/>
        <w:t xml:space="preserve">need of modernisation. The plan devotes an entire chapter (chapter 10) to patients, and acknowledges that patients have a right to be better informed and have more choice regarding their healthcare. It suggests that patients need to be empowered, and planned to give all patients access to their health records electronically by 2004. </w:t>
      </w:r>
      <w:r w:rsidRPr="00EE190A">
        <w:rPr>
          <w:rFonts w:ascii="Segoe UI Emoji" w:hAnsi="Segoe UI Emoji"/>
          <w:sz w:val="24"/>
          <w:szCs w:val="24"/>
        </w:rPr>
        <w:t>“</w:t>
      </w:r>
    </w:p>
    <w:p w:rsidR="0061388D" w:rsidRPr="00EE190A" w:rsidRDefault="0061388D" w:rsidP="0066571A">
      <w:pPr>
        <w:spacing w:line="240" w:lineRule="auto"/>
        <w:jc w:val="left"/>
        <w:rPr>
          <w:rFonts w:ascii="Segoe UI Emoji" w:hAnsi="Segoe UI Emoji"/>
          <w:sz w:val="24"/>
          <w:szCs w:val="24"/>
        </w:rPr>
      </w:pPr>
    </w:p>
    <w:p w:rsidR="0061388D" w:rsidRPr="00EE190A" w:rsidRDefault="00FB0EC4" w:rsidP="0066571A">
      <w:pPr>
        <w:spacing w:line="240" w:lineRule="auto"/>
        <w:rPr>
          <w:rFonts w:ascii="Segoe UI Emoji" w:hAnsi="Segoe UI Emoji"/>
          <w:sz w:val="24"/>
          <w:szCs w:val="24"/>
          <w:lang w:eastAsia="en-GB"/>
        </w:rPr>
      </w:pPr>
      <w:proofErr w:type="gramStart"/>
      <w:r w:rsidRPr="00EE190A">
        <w:rPr>
          <w:rFonts w:ascii="Segoe UI Emoji" w:hAnsi="Segoe UI Emoji"/>
          <w:b/>
          <w:sz w:val="24"/>
          <w:szCs w:val="24"/>
        </w:rPr>
        <w:t>T</w:t>
      </w:r>
      <w:r w:rsidRPr="00EE190A">
        <w:rPr>
          <w:rFonts w:ascii="Segoe UI Emoji" w:hAnsi="Segoe UI Emoji"/>
          <w:b/>
          <w:color w:val="000000"/>
          <w:sz w:val="24"/>
          <w:szCs w:val="24"/>
          <w:shd w:val="clear" w:color="auto" w:fill="FFFFFF"/>
        </w:rPr>
        <w:t>he importance of the relationship between patient and clinician.</w:t>
      </w:r>
      <w:proofErr w:type="gramEnd"/>
      <w:r w:rsidR="001C0E1D" w:rsidRPr="00EE190A">
        <w:rPr>
          <w:rFonts w:ascii="Segoe UI Emoji" w:hAnsi="Segoe UI Emoji"/>
          <w:color w:val="000000"/>
          <w:sz w:val="24"/>
          <w:szCs w:val="24"/>
          <w:shd w:val="clear" w:color="auto" w:fill="FFFFFF"/>
        </w:rPr>
        <w:t xml:space="preserve"> </w:t>
      </w:r>
      <w:r w:rsidR="0061388D" w:rsidRPr="00EE190A">
        <w:rPr>
          <w:rFonts w:ascii="Segoe UI Emoji" w:hAnsi="Segoe UI Emoji"/>
          <w:color w:val="000000"/>
          <w:sz w:val="24"/>
          <w:szCs w:val="24"/>
          <w:shd w:val="clear" w:color="auto" w:fill="FFFFFF"/>
        </w:rPr>
        <w:t xml:space="preserve">(Ref </w:t>
      </w:r>
      <w:proofErr w:type="spellStart"/>
      <w:r w:rsidR="0061388D" w:rsidRPr="00EE190A">
        <w:rPr>
          <w:rFonts w:ascii="Segoe UI Emoji" w:hAnsi="Segoe UI Emoji"/>
          <w:color w:val="000000"/>
          <w:sz w:val="24"/>
          <w:szCs w:val="24"/>
          <w:shd w:val="clear" w:color="auto" w:fill="FFFFFF"/>
        </w:rPr>
        <w:t>Hannan</w:t>
      </w:r>
      <w:proofErr w:type="spellEnd"/>
      <w:r w:rsidR="0061388D" w:rsidRPr="00EE190A">
        <w:rPr>
          <w:rFonts w:ascii="Segoe UI Emoji" w:hAnsi="Segoe UI Emoji"/>
          <w:color w:val="000000"/>
          <w:sz w:val="24"/>
          <w:szCs w:val="24"/>
          <w:shd w:val="clear" w:color="auto" w:fill="FFFFFF"/>
        </w:rPr>
        <w:t xml:space="preserve"> and Webber </w:t>
      </w:r>
      <w:r w:rsidR="0061388D" w:rsidRPr="00EE190A">
        <w:rPr>
          <w:rFonts w:ascii="Segoe UI Emoji" w:hAnsi="Segoe UI Emoji"/>
          <w:sz w:val="24"/>
          <w:szCs w:val="24"/>
          <w:lang w:eastAsia="en-GB"/>
        </w:rPr>
        <w:t xml:space="preserve">Medical and Care </w:t>
      </w:r>
      <w:proofErr w:type="spellStart"/>
      <w:r w:rsidR="0061388D" w:rsidRPr="00EE190A">
        <w:rPr>
          <w:rFonts w:ascii="Segoe UI Emoji" w:hAnsi="Segoe UI Emoji"/>
          <w:sz w:val="24"/>
          <w:szCs w:val="24"/>
          <w:lang w:eastAsia="en-GB"/>
        </w:rPr>
        <w:t>Compunetics</w:t>
      </w:r>
      <w:proofErr w:type="spellEnd"/>
      <w:r w:rsidR="0061388D" w:rsidRPr="00EE190A">
        <w:rPr>
          <w:rFonts w:ascii="Segoe UI Emoji" w:hAnsi="Segoe UI Emoji"/>
          <w:sz w:val="24"/>
          <w:szCs w:val="24"/>
          <w:lang w:eastAsia="en-GB"/>
        </w:rPr>
        <w:t xml:space="preserve"> 4 L. </w:t>
      </w:r>
      <w:proofErr w:type="spellStart"/>
      <w:r w:rsidR="0061388D" w:rsidRPr="00EE190A">
        <w:rPr>
          <w:rFonts w:ascii="Segoe UI Emoji" w:hAnsi="Segoe UI Emoji"/>
          <w:sz w:val="24"/>
          <w:szCs w:val="24"/>
          <w:lang w:eastAsia="en-GB"/>
        </w:rPr>
        <w:t>Bos</w:t>
      </w:r>
      <w:proofErr w:type="spellEnd"/>
      <w:r w:rsidR="0061388D" w:rsidRPr="00EE190A">
        <w:rPr>
          <w:rFonts w:ascii="Segoe UI Emoji" w:hAnsi="Segoe UI Emoji"/>
          <w:sz w:val="24"/>
          <w:szCs w:val="24"/>
          <w:lang w:eastAsia="en-GB"/>
        </w:rPr>
        <w:t xml:space="preserve"> and B. </w:t>
      </w:r>
      <w:proofErr w:type="spellStart"/>
      <w:r w:rsidR="0061388D" w:rsidRPr="00EE190A">
        <w:rPr>
          <w:rFonts w:ascii="Segoe UI Emoji" w:hAnsi="Segoe UI Emoji"/>
          <w:sz w:val="24"/>
          <w:szCs w:val="24"/>
          <w:lang w:eastAsia="en-GB"/>
        </w:rPr>
        <w:t>Blobel</w:t>
      </w:r>
      <w:proofErr w:type="spellEnd"/>
      <w:r w:rsidR="0061388D" w:rsidRPr="00EE190A">
        <w:rPr>
          <w:rFonts w:ascii="Segoe UI Emoji" w:hAnsi="Segoe UI Emoji"/>
          <w:sz w:val="24"/>
          <w:szCs w:val="24"/>
          <w:lang w:eastAsia="en-GB"/>
        </w:rPr>
        <w:t xml:space="preserve"> (Eds.) IOS Press, 2007 pp. 108-116) </w:t>
      </w:r>
    </w:p>
    <w:p w:rsidR="0061388D" w:rsidRPr="00EE190A" w:rsidRDefault="0061388D" w:rsidP="0066571A">
      <w:pPr>
        <w:spacing w:line="240" w:lineRule="auto"/>
        <w:jc w:val="left"/>
        <w:rPr>
          <w:rFonts w:ascii="Segoe UI Emoji" w:hAnsi="Segoe UI Emoji"/>
          <w:color w:val="000000"/>
          <w:sz w:val="24"/>
          <w:szCs w:val="24"/>
          <w:shd w:val="clear" w:color="auto" w:fill="FFFFFF"/>
        </w:rPr>
      </w:pPr>
    </w:p>
    <w:p w:rsidR="0061388D" w:rsidRPr="00EE190A" w:rsidRDefault="00D85700" w:rsidP="0066571A">
      <w:pPr>
        <w:spacing w:line="240" w:lineRule="auto"/>
        <w:jc w:val="left"/>
        <w:rPr>
          <w:rFonts w:ascii="Segoe UI Emoji" w:hAnsi="Segoe UI Emoji"/>
          <w:sz w:val="24"/>
          <w:szCs w:val="24"/>
          <w:lang w:eastAsia="en-GB"/>
        </w:rPr>
      </w:pPr>
      <w:r w:rsidRPr="00EE190A">
        <w:rPr>
          <w:rFonts w:ascii="Segoe UI Emoji" w:hAnsi="Segoe UI Emoji"/>
          <w:color w:val="000000"/>
          <w:sz w:val="24"/>
          <w:szCs w:val="24"/>
          <w:shd w:val="clear" w:color="auto" w:fill="FFFFFF"/>
        </w:rPr>
        <w:t xml:space="preserve">Dr </w:t>
      </w:r>
      <w:proofErr w:type="spellStart"/>
      <w:r w:rsidRPr="00EE190A">
        <w:rPr>
          <w:rFonts w:ascii="Segoe UI Emoji" w:hAnsi="Segoe UI Emoji"/>
          <w:color w:val="000000"/>
          <w:sz w:val="24"/>
          <w:szCs w:val="24"/>
          <w:shd w:val="clear" w:color="auto" w:fill="FFFFFF"/>
        </w:rPr>
        <w:t>Hannan</w:t>
      </w:r>
      <w:proofErr w:type="spellEnd"/>
      <w:r w:rsidRPr="00EE190A">
        <w:rPr>
          <w:rFonts w:ascii="Segoe UI Emoji" w:hAnsi="Segoe UI Emoji"/>
          <w:color w:val="000000"/>
          <w:sz w:val="24"/>
          <w:szCs w:val="24"/>
          <w:shd w:val="clear" w:color="auto" w:fill="FFFFFF"/>
        </w:rPr>
        <w:t xml:space="preserve"> and  Fred Webber PhD</w:t>
      </w:r>
      <w:r w:rsidR="0061388D" w:rsidRPr="00EE190A">
        <w:rPr>
          <w:rFonts w:ascii="Segoe UI Emoji" w:hAnsi="Segoe UI Emoji"/>
          <w:color w:val="000000"/>
          <w:sz w:val="24"/>
          <w:szCs w:val="24"/>
          <w:shd w:val="clear" w:color="auto" w:fill="FFFFFF"/>
        </w:rPr>
        <w:t>“</w:t>
      </w:r>
      <w:r w:rsidR="001C0E1D" w:rsidRPr="00EE190A">
        <w:rPr>
          <w:rFonts w:ascii="Segoe UI Emoji" w:hAnsi="Segoe UI Emoji"/>
          <w:sz w:val="24"/>
          <w:szCs w:val="24"/>
          <w:lang w:eastAsia="en-GB"/>
        </w:rPr>
        <w:t>“Shared decision making” may be regarded as an aspect of</w:t>
      </w:r>
      <w:r w:rsidR="0061388D" w:rsidRPr="00EE190A">
        <w:rPr>
          <w:rFonts w:ascii="Segoe UI Emoji" w:hAnsi="Segoe UI Emoji"/>
          <w:sz w:val="24"/>
          <w:szCs w:val="24"/>
          <w:lang w:eastAsia="en-GB"/>
        </w:rPr>
        <w:t xml:space="preserve"> </w:t>
      </w:r>
      <w:r w:rsidR="001C0E1D" w:rsidRPr="00EE190A">
        <w:rPr>
          <w:rFonts w:ascii="Segoe UI Emoji" w:hAnsi="Segoe UI Emoji"/>
          <w:sz w:val="24"/>
          <w:szCs w:val="24"/>
          <w:lang w:eastAsia="en-GB"/>
        </w:rPr>
        <w:t xml:space="preserve">“patient centeredness” and can enhance </w:t>
      </w:r>
      <w:bookmarkStart w:id="10" w:name="4"/>
      <w:bookmarkEnd w:id="10"/>
      <w:r w:rsidR="001C0E1D" w:rsidRPr="00EE190A">
        <w:rPr>
          <w:rFonts w:ascii="Segoe UI Emoji" w:hAnsi="Segoe UI Emoji"/>
          <w:sz w:val="24"/>
          <w:szCs w:val="24"/>
          <w:lang w:eastAsia="en-GB"/>
        </w:rPr>
        <w:t xml:space="preserve">patient autonomy as well as being associated with more positive consultations without increased anxiety [33]. </w:t>
      </w:r>
    </w:p>
    <w:p w:rsidR="00D85700" w:rsidRPr="00EE190A" w:rsidRDefault="00D85700" w:rsidP="0066571A">
      <w:pPr>
        <w:spacing w:line="240" w:lineRule="auto"/>
        <w:jc w:val="left"/>
        <w:rPr>
          <w:rFonts w:ascii="Segoe UI Emoji" w:hAnsi="Segoe UI Emoji"/>
          <w:sz w:val="24"/>
          <w:szCs w:val="24"/>
          <w:lang w:eastAsia="en-GB"/>
        </w:rPr>
      </w:pPr>
    </w:p>
    <w:p w:rsidR="001C0E1D" w:rsidRPr="00EE190A" w:rsidRDefault="0061388D" w:rsidP="0066571A">
      <w:pPr>
        <w:spacing w:line="240" w:lineRule="auto"/>
        <w:jc w:val="left"/>
        <w:rPr>
          <w:rFonts w:ascii="Segoe UI Emoji" w:hAnsi="Segoe UI Emoji"/>
          <w:sz w:val="24"/>
          <w:szCs w:val="24"/>
          <w:lang w:eastAsia="en-GB"/>
        </w:rPr>
      </w:pPr>
      <w:r w:rsidRPr="00EE190A">
        <w:rPr>
          <w:rFonts w:ascii="Segoe UI Emoji" w:hAnsi="Segoe UI Emoji"/>
          <w:sz w:val="24"/>
          <w:szCs w:val="24"/>
          <w:lang w:eastAsia="en-GB"/>
        </w:rPr>
        <w:t>“</w:t>
      </w:r>
      <w:r w:rsidR="001C0E1D" w:rsidRPr="00EE190A">
        <w:rPr>
          <w:rFonts w:ascii="Segoe UI Emoji" w:hAnsi="Segoe UI Emoji"/>
          <w:sz w:val="24"/>
          <w:szCs w:val="24"/>
          <w:lang w:eastAsia="en-GB"/>
        </w:rPr>
        <w:t xml:space="preserve">The clinician can bring to the consultation his or her experience and knowledge of the medical world whilst the patients can bring their experience of </w:t>
      </w:r>
    </w:p>
    <w:p w:rsidR="0061388D" w:rsidRPr="00EE190A" w:rsidRDefault="001C0E1D" w:rsidP="0066571A">
      <w:pPr>
        <w:spacing w:line="240" w:lineRule="auto"/>
        <w:ind w:firstLine="0"/>
        <w:jc w:val="left"/>
        <w:rPr>
          <w:rFonts w:ascii="Segoe UI Emoji" w:hAnsi="Segoe UI Emoji"/>
          <w:sz w:val="24"/>
          <w:szCs w:val="24"/>
          <w:lang w:eastAsia="en-GB"/>
        </w:rPr>
      </w:pPr>
      <w:proofErr w:type="gramStart"/>
      <w:r w:rsidRPr="00EE190A">
        <w:rPr>
          <w:rFonts w:ascii="Segoe UI Emoji" w:hAnsi="Segoe UI Emoji"/>
          <w:sz w:val="24"/>
          <w:szCs w:val="24"/>
          <w:lang w:eastAsia="en-GB"/>
        </w:rPr>
        <w:t>the</w:t>
      </w:r>
      <w:proofErr w:type="gramEnd"/>
      <w:r w:rsidRPr="00EE190A">
        <w:rPr>
          <w:rFonts w:ascii="Segoe UI Emoji" w:hAnsi="Segoe UI Emoji"/>
          <w:sz w:val="24"/>
          <w:szCs w:val="24"/>
          <w:lang w:eastAsia="en-GB"/>
        </w:rPr>
        <w:t xml:space="preserve"> symptoms of the disease and how it is affecting them. Together they can build a “partnership”. But for this partnership to be beneficial, it needs to provide something for each party. Trust is that basic commodity. The clinician needs to trust the patient who is telling them all they can about their illness whilst </w:t>
      </w:r>
      <w:proofErr w:type="spellStart"/>
      <w:r w:rsidRPr="00EE190A">
        <w:rPr>
          <w:rFonts w:ascii="Segoe UI Emoji" w:hAnsi="Segoe UI Emoji"/>
          <w:sz w:val="24"/>
          <w:szCs w:val="24"/>
          <w:lang w:eastAsia="en-GB"/>
        </w:rPr>
        <w:t>recognising</w:t>
      </w:r>
      <w:proofErr w:type="spellEnd"/>
      <w:r w:rsidRPr="00EE190A">
        <w:rPr>
          <w:rFonts w:ascii="Segoe UI Emoji" w:hAnsi="Segoe UI Emoji"/>
          <w:sz w:val="24"/>
          <w:szCs w:val="24"/>
          <w:lang w:eastAsia="en-GB"/>
        </w:rPr>
        <w:t xml:space="preserve"> that patients have their own agendas and may only tell them w</w:t>
      </w:r>
      <w:r w:rsidR="0061388D" w:rsidRPr="00EE190A">
        <w:rPr>
          <w:rFonts w:ascii="Segoe UI Emoji" w:hAnsi="Segoe UI Emoji"/>
          <w:sz w:val="24"/>
          <w:szCs w:val="24"/>
          <w:lang w:eastAsia="en-GB"/>
        </w:rPr>
        <w:t xml:space="preserve">hat they feel comfortable with. </w:t>
      </w:r>
    </w:p>
    <w:p w:rsidR="0061388D" w:rsidRPr="00EE190A" w:rsidRDefault="0061388D" w:rsidP="0066571A">
      <w:pPr>
        <w:spacing w:line="240" w:lineRule="auto"/>
        <w:jc w:val="left"/>
        <w:rPr>
          <w:rFonts w:ascii="Segoe UI Emoji" w:hAnsi="Segoe UI Emoji"/>
          <w:sz w:val="24"/>
          <w:szCs w:val="24"/>
          <w:lang w:eastAsia="en-GB"/>
        </w:rPr>
      </w:pPr>
    </w:p>
    <w:p w:rsidR="0061388D" w:rsidRPr="00EE190A" w:rsidRDefault="0061388D" w:rsidP="0066571A">
      <w:pPr>
        <w:spacing w:line="240" w:lineRule="auto"/>
        <w:jc w:val="left"/>
        <w:rPr>
          <w:rFonts w:ascii="Segoe UI Emoji" w:hAnsi="Segoe UI Emoji"/>
          <w:sz w:val="24"/>
          <w:szCs w:val="24"/>
          <w:lang w:eastAsia="en-GB"/>
        </w:rPr>
      </w:pPr>
      <w:r w:rsidRPr="00EE190A">
        <w:rPr>
          <w:rFonts w:ascii="Segoe UI Emoji" w:hAnsi="Segoe UI Emoji"/>
          <w:sz w:val="24"/>
          <w:szCs w:val="24"/>
          <w:lang w:eastAsia="en-GB"/>
        </w:rPr>
        <w:t>“</w:t>
      </w:r>
      <w:r w:rsidR="001C0E1D" w:rsidRPr="00EE190A">
        <w:rPr>
          <w:rFonts w:ascii="Segoe UI Emoji" w:hAnsi="Segoe UI Emoji"/>
          <w:sz w:val="24"/>
          <w:szCs w:val="24"/>
          <w:lang w:eastAsia="en-GB"/>
        </w:rPr>
        <w:t xml:space="preserve">Similarly the patient needs to trust the clinician hoping that they will be given all the relevant information about their illness in a form they can understand. By accessing the medical records, the clinician is in effect telling the patient what their understanding of their illness is and what the plan of action may be. The patient is able to access this information, agree with it or refute it or identify any mistakes that may co-exist and then respond by determining what course of action to take. </w:t>
      </w:r>
    </w:p>
    <w:p w:rsidR="0061388D" w:rsidRPr="00EE190A" w:rsidRDefault="0061388D" w:rsidP="0066571A">
      <w:pPr>
        <w:spacing w:line="240" w:lineRule="auto"/>
        <w:jc w:val="left"/>
        <w:rPr>
          <w:rFonts w:ascii="Segoe UI Emoji" w:hAnsi="Segoe UI Emoji"/>
          <w:sz w:val="24"/>
          <w:szCs w:val="24"/>
          <w:lang w:eastAsia="en-GB"/>
        </w:rPr>
      </w:pPr>
    </w:p>
    <w:p w:rsidR="00FB0EC4" w:rsidRPr="00EE190A" w:rsidRDefault="0061388D" w:rsidP="0066571A">
      <w:pPr>
        <w:spacing w:line="240" w:lineRule="auto"/>
        <w:ind w:firstLine="0"/>
        <w:jc w:val="left"/>
        <w:rPr>
          <w:rFonts w:ascii="Segoe UI Emoji" w:hAnsi="Segoe UI Emoji"/>
          <w:sz w:val="24"/>
          <w:szCs w:val="24"/>
        </w:rPr>
      </w:pPr>
      <w:r w:rsidRPr="00EE190A">
        <w:rPr>
          <w:rFonts w:ascii="Segoe UI Emoji" w:hAnsi="Segoe UI Emoji"/>
          <w:sz w:val="24"/>
          <w:szCs w:val="24"/>
          <w:lang w:eastAsia="en-GB"/>
        </w:rPr>
        <w:t>“</w:t>
      </w:r>
      <w:r w:rsidR="001C0E1D" w:rsidRPr="00EE190A">
        <w:rPr>
          <w:rFonts w:ascii="Segoe UI Emoji" w:hAnsi="Segoe UI Emoji"/>
          <w:sz w:val="24"/>
          <w:szCs w:val="24"/>
          <w:lang w:eastAsia="en-GB"/>
        </w:rPr>
        <w:t>The more information there is, the greater the trust this breeds between the two parties. Trust can be broken and partnerships can split but when a Partnership of Trust is formed, it can create a synergy that enables the clinician and the patient to feel more in control and more at ease with their disease and enables patients to feel less ill</w:t>
      </w:r>
      <w:r w:rsidRPr="00EE190A">
        <w:rPr>
          <w:rFonts w:ascii="Segoe UI Emoji" w:hAnsi="Segoe UI Emoji"/>
          <w:sz w:val="24"/>
          <w:szCs w:val="24"/>
          <w:lang w:eastAsia="en-GB"/>
        </w:rPr>
        <w:t>.</w:t>
      </w:r>
    </w:p>
    <w:p w:rsidR="00FB0EC4" w:rsidRPr="00EE190A" w:rsidRDefault="00FB0EC4" w:rsidP="0066571A">
      <w:pPr>
        <w:spacing w:line="240" w:lineRule="auto"/>
        <w:rPr>
          <w:rFonts w:ascii="Segoe UI Emoji" w:hAnsi="Segoe UI Emoji"/>
          <w:sz w:val="24"/>
          <w:szCs w:val="24"/>
          <w:lang w:val="en-GB"/>
        </w:rPr>
      </w:pPr>
    </w:p>
    <w:p w:rsidR="004D5A57" w:rsidRPr="00EE190A" w:rsidRDefault="00DB13FB" w:rsidP="0066571A">
      <w:pPr>
        <w:shd w:val="clear" w:color="auto" w:fill="FFFFFF"/>
        <w:overflowPunct/>
        <w:autoSpaceDE/>
        <w:autoSpaceDN/>
        <w:adjustRightInd/>
        <w:spacing w:before="100" w:beforeAutospacing="1" w:after="100" w:afterAutospacing="1" w:line="240" w:lineRule="auto"/>
        <w:ind w:firstLine="0"/>
        <w:jc w:val="left"/>
        <w:textAlignment w:val="top"/>
        <w:rPr>
          <w:rFonts w:ascii="Segoe UI Emoji" w:hAnsi="Segoe UI Emoji"/>
          <w:color w:val="000000"/>
          <w:sz w:val="24"/>
          <w:szCs w:val="24"/>
          <w:lang w:eastAsia="en-GB"/>
        </w:rPr>
      </w:pPr>
      <w:r w:rsidRPr="00EE190A">
        <w:rPr>
          <w:rFonts w:ascii="Segoe UI Emoji" w:hAnsi="Segoe UI Emoji"/>
          <w:b/>
          <w:sz w:val="24"/>
          <w:szCs w:val="24"/>
          <w:lang w:val="en-GB" w:eastAsia="en-GB"/>
        </w:rPr>
        <w:t>Record access in England</w:t>
      </w:r>
      <w:r w:rsidRPr="00EE190A">
        <w:rPr>
          <w:rFonts w:ascii="Segoe UI Emoji" w:hAnsi="Segoe UI Emoji"/>
          <w:color w:val="242424"/>
          <w:sz w:val="24"/>
          <w:szCs w:val="24"/>
          <w:lang w:eastAsia="en-GB"/>
        </w:rPr>
        <w:t xml:space="preserve"> </w:t>
      </w:r>
      <w:r w:rsidR="00EC0074" w:rsidRPr="00EE190A">
        <w:rPr>
          <w:rFonts w:ascii="Segoe UI Emoji" w:hAnsi="Segoe UI Emoji"/>
          <w:color w:val="242424"/>
          <w:sz w:val="24"/>
          <w:szCs w:val="24"/>
          <w:lang w:eastAsia="en-GB"/>
        </w:rPr>
        <w:t>We</w:t>
      </w:r>
      <w:r w:rsidR="004D5A57" w:rsidRPr="00EE190A">
        <w:rPr>
          <w:rFonts w:ascii="Segoe UI Emoji" w:hAnsi="Segoe UI Emoji"/>
          <w:color w:val="000000"/>
          <w:sz w:val="24"/>
          <w:szCs w:val="24"/>
          <w:lang w:eastAsia="en-GB"/>
        </w:rPr>
        <w:t xml:space="preserve"> </w:t>
      </w:r>
      <w:r w:rsidR="00B2737B" w:rsidRPr="00EE190A">
        <w:rPr>
          <w:rFonts w:ascii="Segoe UI Emoji" w:hAnsi="Segoe UI Emoji"/>
          <w:color w:val="000000"/>
          <w:sz w:val="24"/>
          <w:szCs w:val="24"/>
          <w:lang w:eastAsia="en-GB"/>
        </w:rPr>
        <w:t>contend</w:t>
      </w:r>
      <w:r w:rsidR="004D5A57" w:rsidRPr="00EE190A">
        <w:rPr>
          <w:rFonts w:ascii="Segoe UI Emoji" w:hAnsi="Segoe UI Emoji"/>
          <w:color w:val="000000"/>
          <w:sz w:val="24"/>
          <w:szCs w:val="24"/>
          <w:lang w:eastAsia="en-GB"/>
        </w:rPr>
        <w:t xml:space="preserve"> that our work on record access </w:t>
      </w:r>
      <w:r w:rsidR="00B2737B" w:rsidRPr="00EE190A">
        <w:rPr>
          <w:rFonts w:ascii="Segoe UI Emoji" w:hAnsi="Segoe UI Emoji"/>
          <w:color w:val="000000"/>
          <w:sz w:val="24"/>
          <w:szCs w:val="24"/>
          <w:lang w:eastAsia="en-GB"/>
        </w:rPr>
        <w:t xml:space="preserve">has the potential to </w:t>
      </w:r>
      <w:r w:rsidR="004D5A57" w:rsidRPr="00EE190A">
        <w:rPr>
          <w:rFonts w:ascii="Segoe UI Emoji" w:hAnsi="Segoe UI Emoji"/>
          <w:color w:val="000000"/>
          <w:sz w:val="24"/>
          <w:szCs w:val="24"/>
          <w:lang w:eastAsia="en-GB"/>
        </w:rPr>
        <w:t xml:space="preserve">lead the way to a safer and more efficient system of health care </w:t>
      </w:r>
      <w:r w:rsidR="00BA14D0" w:rsidRPr="00EE190A">
        <w:rPr>
          <w:rFonts w:ascii="Segoe UI Emoji" w:hAnsi="Segoe UI Emoji"/>
          <w:color w:val="000000"/>
          <w:sz w:val="24"/>
          <w:szCs w:val="24"/>
          <w:lang w:eastAsia="en-GB"/>
        </w:rPr>
        <w:t>t</w:t>
      </w:r>
      <w:r w:rsidR="004D5A57" w:rsidRPr="00EE190A">
        <w:rPr>
          <w:rFonts w:ascii="Segoe UI Emoji" w:hAnsi="Segoe UI Emoji"/>
          <w:color w:val="000000"/>
          <w:sz w:val="24"/>
          <w:szCs w:val="24"/>
          <w:lang w:eastAsia="en-GB"/>
        </w:rPr>
        <w:t xml:space="preserve">hat could be </w:t>
      </w:r>
      <w:r w:rsidR="00FB0EC4" w:rsidRPr="00EE190A">
        <w:rPr>
          <w:rFonts w:ascii="Segoe UI Emoji" w:hAnsi="Segoe UI Emoji"/>
          <w:color w:val="000000"/>
          <w:sz w:val="24"/>
          <w:szCs w:val="24"/>
          <w:lang w:eastAsia="en-GB"/>
        </w:rPr>
        <w:t>utiliz</w:t>
      </w:r>
      <w:r w:rsidR="00B2737B" w:rsidRPr="00EE190A">
        <w:rPr>
          <w:rFonts w:ascii="Segoe UI Emoji" w:hAnsi="Segoe UI Emoji"/>
          <w:color w:val="000000"/>
          <w:sz w:val="24"/>
          <w:szCs w:val="24"/>
          <w:lang w:eastAsia="en-GB"/>
        </w:rPr>
        <w:t>ed</w:t>
      </w:r>
      <w:r w:rsidR="004D5A57" w:rsidRPr="00EE190A">
        <w:rPr>
          <w:rFonts w:ascii="Segoe UI Emoji" w:hAnsi="Segoe UI Emoji"/>
          <w:color w:val="000000"/>
          <w:sz w:val="24"/>
          <w:szCs w:val="24"/>
          <w:lang w:eastAsia="en-GB"/>
        </w:rPr>
        <w:t xml:space="preserve"> globally but </w:t>
      </w:r>
      <w:r w:rsidR="00C56F0C" w:rsidRPr="00EE190A">
        <w:rPr>
          <w:rFonts w:ascii="Segoe UI Emoji" w:hAnsi="Segoe UI Emoji"/>
          <w:color w:val="000000"/>
          <w:sz w:val="24"/>
          <w:szCs w:val="24"/>
          <w:lang w:eastAsia="en-GB"/>
        </w:rPr>
        <w:t xml:space="preserve">would </w:t>
      </w:r>
      <w:r w:rsidR="004D5A57" w:rsidRPr="00EE190A">
        <w:rPr>
          <w:rFonts w:ascii="Segoe UI Emoji" w:hAnsi="Segoe UI Emoji"/>
          <w:color w:val="000000"/>
          <w:sz w:val="24"/>
          <w:szCs w:val="24"/>
          <w:lang w:eastAsia="en-GB"/>
        </w:rPr>
        <w:t>require global governance</w:t>
      </w:r>
      <w:r w:rsidR="00C56F0C" w:rsidRPr="00EE190A">
        <w:rPr>
          <w:rFonts w:ascii="Segoe UI Emoji" w:hAnsi="Segoe UI Emoji"/>
          <w:color w:val="000000"/>
          <w:sz w:val="24"/>
          <w:szCs w:val="24"/>
          <w:lang w:eastAsia="en-GB"/>
        </w:rPr>
        <w:t xml:space="preserve"> that the United Nations might help to oversee to allow an equitable distribution of </w:t>
      </w:r>
      <w:r w:rsidR="001208B1" w:rsidRPr="00EE190A">
        <w:rPr>
          <w:rFonts w:ascii="Segoe UI Emoji" w:hAnsi="Segoe UI Emoji"/>
          <w:color w:val="000000"/>
          <w:sz w:val="24"/>
          <w:szCs w:val="24"/>
          <w:lang w:eastAsia="en-GB"/>
        </w:rPr>
        <w:t>e</w:t>
      </w:r>
      <w:r w:rsidR="00FB0EC4" w:rsidRPr="00EE190A">
        <w:rPr>
          <w:rFonts w:ascii="Segoe UI Emoji" w:hAnsi="Segoe UI Emoji"/>
          <w:color w:val="000000"/>
          <w:sz w:val="24"/>
          <w:szCs w:val="24"/>
          <w:lang w:eastAsia="en-GB"/>
        </w:rPr>
        <w:t>-</w:t>
      </w:r>
      <w:r w:rsidR="00C56F0C" w:rsidRPr="00EE190A">
        <w:rPr>
          <w:rFonts w:ascii="Segoe UI Emoji" w:hAnsi="Segoe UI Emoji"/>
          <w:color w:val="000000"/>
          <w:sz w:val="24"/>
          <w:szCs w:val="24"/>
          <w:lang w:eastAsia="en-GB"/>
        </w:rPr>
        <w:t xml:space="preserve">health care. </w:t>
      </w:r>
    </w:p>
    <w:p w:rsidR="0070388F" w:rsidRPr="00EE190A" w:rsidRDefault="00DB13FB" w:rsidP="0066571A">
      <w:pPr>
        <w:overflowPunct/>
        <w:autoSpaceDE/>
        <w:autoSpaceDN/>
        <w:adjustRightInd/>
        <w:spacing w:line="240" w:lineRule="auto"/>
        <w:ind w:firstLine="0"/>
        <w:jc w:val="left"/>
        <w:textAlignment w:val="auto"/>
        <w:rPr>
          <w:rFonts w:ascii="Segoe UI Emoji" w:hAnsi="Segoe UI Emoji"/>
          <w:color w:val="242424"/>
          <w:sz w:val="24"/>
          <w:szCs w:val="24"/>
          <w:lang w:eastAsia="en-GB"/>
        </w:rPr>
      </w:pPr>
      <w:r w:rsidRPr="00EE190A">
        <w:rPr>
          <w:rFonts w:ascii="Segoe UI Emoji" w:hAnsi="Segoe UI Emoji"/>
          <w:color w:val="242424"/>
          <w:sz w:val="24"/>
          <w:szCs w:val="24"/>
          <w:lang w:eastAsia="en-GB"/>
        </w:rPr>
        <w:t xml:space="preserve">Patient Online </w:t>
      </w:r>
      <w:r w:rsidR="00BA14D0" w:rsidRPr="00EE190A">
        <w:rPr>
          <w:rFonts w:ascii="Segoe UI Emoji" w:hAnsi="Segoe UI Emoji"/>
          <w:color w:val="242424"/>
          <w:sz w:val="24"/>
          <w:szCs w:val="24"/>
          <w:lang w:eastAsia="en-GB"/>
        </w:rPr>
        <w:t xml:space="preserve">(   </w:t>
      </w:r>
      <w:hyperlink r:id="rId10" w:history="1">
        <w:r w:rsidR="00BA14D0" w:rsidRPr="00EE190A">
          <w:rPr>
            <w:rStyle w:val="Hyperlink"/>
            <w:rFonts w:ascii="Segoe UI Emoji" w:hAnsi="Segoe UI Emoji"/>
            <w:sz w:val="24"/>
            <w:szCs w:val="24"/>
          </w:rPr>
          <w:t>https://www.england.nhs.uk/ourwork/pe/patient-online/</w:t>
        </w:r>
      </w:hyperlink>
      <w:r w:rsidR="00BA14D0" w:rsidRPr="00EE190A">
        <w:rPr>
          <w:rFonts w:ascii="Segoe UI Emoji" w:hAnsi="Segoe UI Emoji"/>
          <w:color w:val="242424"/>
          <w:sz w:val="24"/>
          <w:szCs w:val="24"/>
          <w:lang w:eastAsia="en-GB"/>
        </w:rPr>
        <w:t>)</w:t>
      </w:r>
      <w:r w:rsidR="00BA14D0" w:rsidRPr="00EE190A">
        <w:rPr>
          <w:rFonts w:ascii="Segoe UI Emoji" w:hAnsi="Segoe UI Emoji"/>
          <w:color w:val="242424"/>
          <w:sz w:val="24"/>
          <w:szCs w:val="24"/>
        </w:rPr>
        <w:t xml:space="preserve"> </w:t>
      </w:r>
      <w:r w:rsidRPr="00EE190A">
        <w:rPr>
          <w:rFonts w:ascii="Segoe UI Emoji" w:hAnsi="Segoe UI Emoji"/>
          <w:color w:val="242424"/>
          <w:sz w:val="24"/>
          <w:szCs w:val="24"/>
          <w:lang w:eastAsia="en-GB"/>
        </w:rPr>
        <w:t xml:space="preserve">is an NHS England program designed to support </w:t>
      </w:r>
      <w:hyperlink r:id="rId11" w:tooltip="Patient Online for GP practices" w:history="1">
        <w:r w:rsidRPr="00EE190A">
          <w:rPr>
            <w:rFonts w:ascii="Segoe UI Emoji" w:hAnsi="Segoe UI Emoji"/>
            <w:sz w:val="24"/>
            <w:szCs w:val="24"/>
            <w:lang w:eastAsia="en-GB"/>
          </w:rPr>
          <w:t>GP</w:t>
        </w:r>
        <w:r w:rsidR="008D761F" w:rsidRPr="00EE190A">
          <w:rPr>
            <w:rFonts w:ascii="Segoe UI Emoji" w:hAnsi="Segoe UI Emoji"/>
            <w:sz w:val="24"/>
            <w:szCs w:val="24"/>
          </w:rPr>
          <w:t>**</w:t>
        </w:r>
        <w:r w:rsidRPr="00EE190A">
          <w:rPr>
            <w:rFonts w:ascii="Segoe UI Emoji" w:hAnsi="Segoe UI Emoji"/>
            <w:sz w:val="24"/>
            <w:szCs w:val="24"/>
            <w:lang w:eastAsia="en-GB"/>
          </w:rPr>
          <w:t xml:space="preserve"> practices</w:t>
        </w:r>
      </w:hyperlink>
      <w:r w:rsidRPr="00EE190A">
        <w:rPr>
          <w:rFonts w:ascii="Segoe UI Emoji" w:hAnsi="Segoe UI Emoji"/>
          <w:color w:val="242424"/>
          <w:sz w:val="24"/>
          <w:szCs w:val="24"/>
          <w:lang w:eastAsia="en-GB"/>
        </w:rPr>
        <w:t xml:space="preserve"> </w:t>
      </w:r>
      <w:r w:rsidR="00BA14D0" w:rsidRPr="00EE190A">
        <w:rPr>
          <w:rFonts w:ascii="Segoe UI Emoji" w:hAnsi="Segoe UI Emoji"/>
          <w:sz w:val="24"/>
          <w:szCs w:val="24"/>
        </w:rPr>
        <w:t>t</w:t>
      </w:r>
      <w:r w:rsidRPr="00EE190A">
        <w:rPr>
          <w:rFonts w:ascii="Segoe UI Emoji" w:hAnsi="Segoe UI Emoji"/>
          <w:color w:val="242424"/>
          <w:sz w:val="24"/>
          <w:szCs w:val="24"/>
          <w:lang w:eastAsia="en-GB"/>
        </w:rPr>
        <w:t>o offer and pro</w:t>
      </w:r>
      <w:r w:rsidR="006D406B" w:rsidRPr="00EE190A">
        <w:rPr>
          <w:rFonts w:ascii="Segoe UI Emoji" w:hAnsi="Segoe UI Emoji"/>
          <w:color w:val="242424"/>
          <w:sz w:val="24"/>
          <w:szCs w:val="24"/>
          <w:lang w:eastAsia="en-GB"/>
        </w:rPr>
        <w:t>vide</w:t>
      </w:r>
      <w:r w:rsidRPr="00EE190A">
        <w:rPr>
          <w:rFonts w:ascii="Segoe UI Emoji" w:hAnsi="Segoe UI Emoji"/>
          <w:color w:val="242424"/>
          <w:sz w:val="24"/>
          <w:szCs w:val="24"/>
          <w:lang w:eastAsia="en-GB"/>
        </w:rPr>
        <w:t xml:space="preserve"> online </w:t>
      </w:r>
      <w:r w:rsidRPr="00EE190A">
        <w:rPr>
          <w:rFonts w:ascii="Segoe UI Emoji" w:hAnsi="Segoe UI Emoji"/>
          <w:color w:val="242424"/>
          <w:sz w:val="24"/>
          <w:szCs w:val="24"/>
          <w:lang w:eastAsia="en-GB"/>
        </w:rPr>
        <w:lastRenderedPageBreak/>
        <w:t xml:space="preserve">services to patients, including access to coded information in records, appointment booking and ordering of repeat prescriptions. </w:t>
      </w:r>
      <w:r w:rsidR="0070388F" w:rsidRPr="00EE190A">
        <w:rPr>
          <w:rFonts w:ascii="Segoe UI Emoji" w:hAnsi="Segoe UI Emoji"/>
          <w:color w:val="242424"/>
          <w:sz w:val="24"/>
          <w:szCs w:val="24"/>
          <w:lang w:eastAsia="en-GB"/>
        </w:rPr>
        <w:t>The service is at an early stage of ad</w:t>
      </w:r>
      <w:r w:rsidR="00FB0EC4" w:rsidRPr="00EE190A">
        <w:rPr>
          <w:rFonts w:ascii="Segoe UI Emoji" w:hAnsi="Segoe UI Emoji"/>
          <w:color w:val="242424"/>
          <w:sz w:val="24"/>
          <w:szCs w:val="24"/>
          <w:lang w:eastAsia="en-GB"/>
        </w:rPr>
        <w:t>o</w:t>
      </w:r>
      <w:r w:rsidR="0070388F" w:rsidRPr="00EE190A">
        <w:rPr>
          <w:rFonts w:ascii="Segoe UI Emoji" w:hAnsi="Segoe UI Emoji"/>
          <w:color w:val="242424"/>
          <w:sz w:val="24"/>
          <w:szCs w:val="24"/>
          <w:lang w:eastAsia="en-GB"/>
        </w:rPr>
        <w:t xml:space="preserve">ption and is available to 50 million patients in England. Patients may share their health data in this way with whoever they wish. </w:t>
      </w:r>
    </w:p>
    <w:p w:rsidR="008D761F" w:rsidRPr="00EE190A" w:rsidRDefault="008D761F" w:rsidP="0066571A">
      <w:pPr>
        <w:pStyle w:val="NormalWeb"/>
        <w:shd w:val="clear" w:color="auto" w:fill="FFFFFF"/>
        <w:spacing w:before="120" w:beforeAutospacing="0" w:after="120" w:afterAutospacing="0"/>
        <w:rPr>
          <w:rFonts w:ascii="Segoe UI Emoji" w:hAnsi="Segoe UI Emoji"/>
          <w:color w:val="242424"/>
        </w:rPr>
      </w:pPr>
    </w:p>
    <w:p w:rsidR="00BA14D0" w:rsidRPr="00EE190A" w:rsidRDefault="008D761F" w:rsidP="0066571A">
      <w:pPr>
        <w:pStyle w:val="NormalWeb"/>
        <w:shd w:val="clear" w:color="auto" w:fill="FFFFFF"/>
        <w:spacing w:before="120" w:beforeAutospacing="0" w:after="120" w:afterAutospacing="0"/>
        <w:rPr>
          <w:rFonts w:ascii="Segoe UI Emoji" w:hAnsi="Segoe UI Emoji"/>
          <w:color w:val="252525"/>
        </w:rPr>
      </w:pPr>
      <w:r w:rsidRPr="00EE190A">
        <w:rPr>
          <w:rFonts w:ascii="Segoe UI Emoji" w:hAnsi="Segoe UI Emoji"/>
          <w:color w:val="242424"/>
        </w:rPr>
        <w:t>**(Wikipedia – “</w:t>
      </w:r>
      <w:r w:rsidRPr="00EE190A">
        <w:rPr>
          <w:rFonts w:ascii="Segoe UI Emoji" w:hAnsi="Segoe UI Emoji"/>
          <w:color w:val="252525"/>
        </w:rPr>
        <w:t>In the medical profession, a</w:t>
      </w:r>
      <w:r w:rsidRPr="00EE190A">
        <w:rPr>
          <w:rStyle w:val="apple-converted-space"/>
          <w:rFonts w:ascii="Segoe UI Emoji" w:hAnsi="Segoe UI Emoji"/>
          <w:color w:val="252525"/>
        </w:rPr>
        <w:t> </w:t>
      </w:r>
      <w:r w:rsidRPr="00EE190A">
        <w:rPr>
          <w:rFonts w:ascii="Segoe UI Emoji" w:hAnsi="Segoe UI Emoji"/>
          <w:bCs/>
        </w:rPr>
        <w:t>general practitioner</w:t>
      </w:r>
      <w:r w:rsidRPr="00EE190A">
        <w:rPr>
          <w:rStyle w:val="apple-converted-space"/>
          <w:rFonts w:ascii="Segoe UI Emoji" w:hAnsi="Segoe UI Emoji"/>
        </w:rPr>
        <w:t> </w:t>
      </w:r>
      <w:r w:rsidRPr="00EE190A">
        <w:rPr>
          <w:rFonts w:ascii="Segoe UI Emoji" w:hAnsi="Segoe UI Emoji"/>
        </w:rPr>
        <w:t>(</w:t>
      </w:r>
      <w:r w:rsidRPr="00EE190A">
        <w:rPr>
          <w:rFonts w:ascii="Segoe UI Emoji" w:hAnsi="Segoe UI Emoji"/>
          <w:bCs/>
        </w:rPr>
        <w:t>GP</w:t>
      </w:r>
      <w:r w:rsidRPr="00EE190A">
        <w:rPr>
          <w:rFonts w:ascii="Segoe UI Emoji" w:hAnsi="Segoe UI Emoji"/>
        </w:rPr>
        <w:t>) is a</w:t>
      </w:r>
      <w:r w:rsidRPr="00EE190A">
        <w:rPr>
          <w:rStyle w:val="apple-converted-space"/>
          <w:rFonts w:ascii="Segoe UI Emoji" w:hAnsi="Segoe UI Emoji"/>
        </w:rPr>
        <w:t> </w:t>
      </w:r>
      <w:hyperlink r:id="rId12" w:tooltip="Physician" w:history="1">
        <w:r w:rsidRPr="00EE190A">
          <w:rPr>
            <w:rStyle w:val="Hyperlink"/>
            <w:rFonts w:ascii="Segoe UI Emoji" w:hAnsi="Segoe UI Emoji"/>
          </w:rPr>
          <w:t>medical doctor</w:t>
        </w:r>
      </w:hyperlink>
      <w:r w:rsidRPr="00EE190A">
        <w:rPr>
          <w:rStyle w:val="apple-converted-space"/>
          <w:rFonts w:ascii="Segoe UI Emoji" w:hAnsi="Segoe UI Emoji"/>
        </w:rPr>
        <w:t> </w:t>
      </w:r>
      <w:r w:rsidRPr="00EE190A">
        <w:rPr>
          <w:rFonts w:ascii="Segoe UI Emoji" w:hAnsi="Segoe UI Emoji"/>
        </w:rPr>
        <w:t>who treats</w:t>
      </w:r>
      <w:r w:rsidRPr="00EE190A">
        <w:rPr>
          <w:rStyle w:val="apple-converted-space"/>
          <w:rFonts w:ascii="Segoe UI Emoji" w:hAnsi="Segoe UI Emoji"/>
        </w:rPr>
        <w:t> </w:t>
      </w:r>
      <w:hyperlink r:id="rId13" w:tooltip="Acute (medicine)" w:history="1">
        <w:r w:rsidRPr="00EE190A">
          <w:rPr>
            <w:rStyle w:val="Hyperlink"/>
            <w:rFonts w:ascii="Segoe UI Emoji" w:hAnsi="Segoe UI Emoji"/>
          </w:rPr>
          <w:t>acute</w:t>
        </w:r>
      </w:hyperlink>
      <w:r w:rsidRPr="00EE190A">
        <w:rPr>
          <w:rStyle w:val="apple-converted-space"/>
          <w:rFonts w:ascii="Segoe UI Emoji" w:hAnsi="Segoe UI Emoji"/>
        </w:rPr>
        <w:t> </w:t>
      </w:r>
      <w:r w:rsidRPr="00EE190A">
        <w:rPr>
          <w:rFonts w:ascii="Segoe UI Emoji" w:hAnsi="Segoe UI Emoji"/>
        </w:rPr>
        <w:t>and</w:t>
      </w:r>
      <w:r w:rsidRPr="00EE190A">
        <w:rPr>
          <w:rStyle w:val="apple-converted-space"/>
          <w:rFonts w:ascii="Segoe UI Emoji" w:hAnsi="Segoe UI Emoji"/>
        </w:rPr>
        <w:t> </w:t>
      </w:r>
      <w:hyperlink r:id="rId14" w:tooltip="Chronic (medical)" w:history="1">
        <w:r w:rsidRPr="00EE190A">
          <w:rPr>
            <w:rStyle w:val="Hyperlink"/>
            <w:rFonts w:ascii="Segoe UI Emoji" w:hAnsi="Segoe UI Emoji"/>
          </w:rPr>
          <w:t>chronic illnesses</w:t>
        </w:r>
      </w:hyperlink>
      <w:r w:rsidRPr="00EE190A">
        <w:rPr>
          <w:rStyle w:val="apple-converted-space"/>
          <w:rFonts w:ascii="Segoe UI Emoji" w:hAnsi="Segoe UI Emoji"/>
        </w:rPr>
        <w:t> </w:t>
      </w:r>
      <w:r w:rsidRPr="00EE190A">
        <w:rPr>
          <w:rFonts w:ascii="Segoe UI Emoji" w:hAnsi="Segoe UI Emoji"/>
        </w:rPr>
        <w:t>and provides</w:t>
      </w:r>
      <w:r w:rsidRPr="00EE190A">
        <w:rPr>
          <w:rStyle w:val="apple-converted-space"/>
          <w:rFonts w:ascii="Segoe UI Emoji" w:hAnsi="Segoe UI Emoji"/>
        </w:rPr>
        <w:t> </w:t>
      </w:r>
      <w:hyperlink r:id="rId15" w:tooltip="Preventive care" w:history="1">
        <w:r w:rsidRPr="00EE190A">
          <w:rPr>
            <w:rStyle w:val="Hyperlink"/>
            <w:rFonts w:ascii="Segoe UI Emoji" w:hAnsi="Segoe UI Emoji"/>
          </w:rPr>
          <w:t>preventive care</w:t>
        </w:r>
      </w:hyperlink>
      <w:r w:rsidRPr="00EE190A">
        <w:rPr>
          <w:rStyle w:val="apple-converted-space"/>
          <w:rFonts w:ascii="Segoe UI Emoji" w:hAnsi="Segoe UI Emoji"/>
        </w:rPr>
        <w:t> </w:t>
      </w:r>
      <w:r w:rsidRPr="00EE190A">
        <w:rPr>
          <w:rFonts w:ascii="Segoe UI Emoji" w:hAnsi="Segoe UI Emoji"/>
        </w:rPr>
        <w:t>and</w:t>
      </w:r>
      <w:r w:rsidRPr="00EE190A">
        <w:rPr>
          <w:rStyle w:val="apple-converted-space"/>
          <w:rFonts w:ascii="Segoe UI Emoji" w:hAnsi="Segoe UI Emoji"/>
        </w:rPr>
        <w:t> </w:t>
      </w:r>
      <w:hyperlink r:id="rId16" w:tooltip="Health education" w:history="1">
        <w:r w:rsidRPr="00EE190A">
          <w:rPr>
            <w:rStyle w:val="Hyperlink"/>
            <w:rFonts w:ascii="Segoe UI Emoji" w:hAnsi="Segoe UI Emoji"/>
          </w:rPr>
          <w:t>health education</w:t>
        </w:r>
      </w:hyperlink>
      <w:r w:rsidRPr="00EE190A">
        <w:rPr>
          <w:rStyle w:val="apple-converted-space"/>
          <w:rFonts w:ascii="Segoe UI Emoji" w:hAnsi="Segoe UI Emoji"/>
        </w:rPr>
        <w:t> </w:t>
      </w:r>
      <w:r w:rsidRPr="00EE190A">
        <w:rPr>
          <w:rFonts w:ascii="Segoe UI Emoji" w:hAnsi="Segoe UI Emoji"/>
        </w:rPr>
        <w:t>to patients”)</w:t>
      </w:r>
    </w:p>
    <w:p w:rsidR="00520DC4" w:rsidRPr="00EE190A" w:rsidRDefault="00520DC4" w:rsidP="0066571A">
      <w:pPr>
        <w:spacing w:line="240" w:lineRule="auto"/>
        <w:jc w:val="left"/>
        <w:rPr>
          <w:rFonts w:ascii="Segoe UI Emoji" w:hAnsi="Segoe UI Emoji"/>
          <w:sz w:val="24"/>
          <w:szCs w:val="24"/>
        </w:rPr>
      </w:pPr>
    </w:p>
    <w:p w:rsidR="006D406B" w:rsidRPr="00EE190A" w:rsidRDefault="006D406B" w:rsidP="0066571A">
      <w:pPr>
        <w:spacing w:line="240" w:lineRule="auto"/>
        <w:jc w:val="left"/>
        <w:rPr>
          <w:rFonts w:ascii="Segoe UI Emoji" w:hAnsi="Segoe UI Emoji"/>
          <w:b/>
          <w:sz w:val="24"/>
          <w:szCs w:val="24"/>
        </w:rPr>
      </w:pPr>
      <w:r w:rsidRPr="00EE190A">
        <w:rPr>
          <w:rFonts w:ascii="Segoe UI Emoji" w:hAnsi="Segoe UI Emoji"/>
          <w:b/>
          <w:sz w:val="24"/>
          <w:szCs w:val="24"/>
        </w:rPr>
        <w:t xml:space="preserve">What algorithms and </w:t>
      </w:r>
      <w:proofErr w:type="spellStart"/>
      <w:r w:rsidRPr="00EE190A">
        <w:rPr>
          <w:rFonts w:ascii="Segoe UI Emoji" w:hAnsi="Segoe UI Emoji"/>
          <w:b/>
          <w:sz w:val="24"/>
          <w:szCs w:val="24"/>
        </w:rPr>
        <w:t>heurisms</w:t>
      </w:r>
      <w:proofErr w:type="spellEnd"/>
      <w:r w:rsidRPr="00EE190A">
        <w:rPr>
          <w:rFonts w:ascii="Segoe UI Emoji" w:hAnsi="Segoe UI Emoji"/>
          <w:b/>
          <w:sz w:val="24"/>
          <w:szCs w:val="24"/>
        </w:rPr>
        <w:t xml:space="preserve"> arose that involved coding?</w:t>
      </w:r>
    </w:p>
    <w:p w:rsidR="006D406B" w:rsidRPr="00EE190A" w:rsidRDefault="006D406B" w:rsidP="0066571A">
      <w:pPr>
        <w:spacing w:line="240" w:lineRule="auto"/>
        <w:jc w:val="left"/>
        <w:rPr>
          <w:rFonts w:ascii="Segoe UI Emoji" w:hAnsi="Segoe UI Emoji"/>
          <w:b/>
          <w:sz w:val="24"/>
          <w:szCs w:val="24"/>
        </w:rPr>
      </w:pPr>
    </w:p>
    <w:p w:rsidR="006D406B" w:rsidRPr="00EE190A" w:rsidRDefault="006D406B" w:rsidP="0066571A">
      <w:pPr>
        <w:spacing w:line="240" w:lineRule="auto"/>
        <w:jc w:val="left"/>
        <w:rPr>
          <w:rFonts w:ascii="Segoe UI Emoji" w:hAnsi="Segoe UI Emoji"/>
          <w:sz w:val="24"/>
          <w:szCs w:val="24"/>
        </w:rPr>
      </w:pPr>
      <w:r w:rsidRPr="00EE190A">
        <w:rPr>
          <w:rFonts w:ascii="Segoe UI Emoji" w:hAnsi="Segoe UI Emoji"/>
          <w:sz w:val="24"/>
          <w:szCs w:val="24"/>
        </w:rPr>
        <w:t>Medical records contain m</w:t>
      </w:r>
      <w:r w:rsidR="00834103" w:rsidRPr="00EE190A">
        <w:rPr>
          <w:rFonts w:ascii="Segoe UI Emoji" w:hAnsi="Segoe UI Emoji"/>
          <w:sz w:val="24"/>
          <w:szCs w:val="24"/>
        </w:rPr>
        <w:t>any</w:t>
      </w:r>
      <w:r w:rsidRPr="00EE190A">
        <w:rPr>
          <w:rFonts w:ascii="Segoe UI Emoji" w:hAnsi="Segoe UI Emoji"/>
          <w:sz w:val="24"/>
          <w:szCs w:val="24"/>
        </w:rPr>
        <w:t xml:space="preserve"> data and there are logistical issues around how patients can select and mark which items they do not wish to share. We considered two strategies for patients to mark sensitive data that they wanted to be asked about before sharing. The first was a heuristic system in which the patients checked through every entry in their notes and mark the data that they do not want to share. The second was an algorithmic system that utilizes the intelligence of data that has already been collected, coded and sorted into its root classification to simplify the process for the patient. </w:t>
      </w:r>
    </w:p>
    <w:p w:rsidR="006D406B" w:rsidRPr="00EE190A" w:rsidRDefault="006D406B" w:rsidP="0066571A">
      <w:pPr>
        <w:spacing w:line="240" w:lineRule="auto"/>
        <w:jc w:val="left"/>
        <w:rPr>
          <w:rFonts w:ascii="Segoe UI Emoji" w:hAnsi="Segoe UI Emoji"/>
          <w:sz w:val="24"/>
          <w:szCs w:val="24"/>
        </w:rPr>
      </w:pPr>
    </w:p>
    <w:p w:rsidR="00000000" w:rsidRPr="00EE190A" w:rsidRDefault="006D406B" w:rsidP="0066571A">
      <w:pPr>
        <w:spacing w:line="240" w:lineRule="auto"/>
        <w:jc w:val="left"/>
        <w:rPr>
          <w:rFonts w:ascii="Segoe UI Emoji" w:hAnsi="Segoe UI Emoji"/>
          <w:sz w:val="24"/>
          <w:szCs w:val="24"/>
        </w:rPr>
        <w:pPrChange w:id="11" w:author="PB Owner" w:date="2013-01-31T18:52:00Z">
          <w:pPr/>
        </w:pPrChange>
      </w:pPr>
      <w:r w:rsidRPr="00EE190A">
        <w:rPr>
          <w:rFonts w:ascii="Segoe UI Emoji" w:hAnsi="Segoe UI Emoji"/>
          <w:sz w:val="24"/>
          <w:szCs w:val="24"/>
        </w:rPr>
        <w:t>A</w:t>
      </w:r>
      <w:r w:rsidR="00287392" w:rsidRPr="00EE190A">
        <w:rPr>
          <w:rFonts w:ascii="Segoe UI Emoji" w:hAnsi="Segoe UI Emoji"/>
          <w:sz w:val="24"/>
          <w:szCs w:val="24"/>
          <w:rPrChange w:id="12" w:author="PB Owner" w:date="2013-01-31T18:52:00Z">
            <w:rPr>
              <w:sz w:val="16"/>
              <w:szCs w:val="16"/>
            </w:rPr>
          </w:rPrChange>
        </w:rPr>
        <w:t xml:space="preserve"> group of patients </w:t>
      </w:r>
      <w:r w:rsidRPr="00EE190A">
        <w:rPr>
          <w:rFonts w:ascii="Segoe UI Emoji" w:hAnsi="Segoe UI Emoji"/>
          <w:sz w:val="24"/>
          <w:szCs w:val="24"/>
        </w:rPr>
        <w:t xml:space="preserve">in an English General Practice </w:t>
      </w:r>
      <w:r w:rsidR="00287392" w:rsidRPr="00EE190A">
        <w:rPr>
          <w:rFonts w:ascii="Segoe UI Emoji" w:hAnsi="Segoe UI Emoji"/>
          <w:sz w:val="24"/>
          <w:szCs w:val="24"/>
          <w:rPrChange w:id="13" w:author="PB Owner" w:date="2013-01-31T18:52:00Z">
            <w:rPr>
              <w:sz w:val="16"/>
              <w:szCs w:val="16"/>
            </w:rPr>
          </w:rPrChange>
        </w:rPr>
        <w:t>were asked to examine their own complete medical</w:t>
      </w:r>
      <w:ins w:id="14" w:author="PB Owner" w:date="2013-01-31T18:52:00Z">
        <w:r w:rsidRPr="00EE190A">
          <w:rPr>
            <w:rFonts w:ascii="Segoe UI Emoji" w:hAnsi="Segoe UI Emoji"/>
            <w:sz w:val="24"/>
            <w:szCs w:val="24"/>
          </w:rPr>
          <w:t xml:space="preserve"> </w:t>
        </w:r>
      </w:ins>
      <w:del w:id="15" w:author="PB Owner" w:date="2013-01-31T18:52:00Z">
        <w:r w:rsidR="00287392" w:rsidRPr="00EE190A">
          <w:rPr>
            <w:rFonts w:ascii="Segoe UI Emoji" w:hAnsi="Segoe UI Emoji"/>
            <w:sz w:val="24"/>
            <w:szCs w:val="24"/>
            <w:rPrChange w:id="16" w:author="PB Owner" w:date="2013-01-31T18:52:00Z">
              <w:rPr>
                <w:sz w:val="16"/>
                <w:szCs w:val="16"/>
              </w:rPr>
            </w:rPrChange>
          </w:rPr>
          <w:delText xml:space="preserve"> </w:delText>
        </w:r>
      </w:del>
      <w:r w:rsidR="00287392" w:rsidRPr="00EE190A">
        <w:rPr>
          <w:rFonts w:ascii="Segoe UI Emoji" w:hAnsi="Segoe UI Emoji"/>
          <w:sz w:val="24"/>
          <w:szCs w:val="24"/>
          <w:rPrChange w:id="17" w:author="PB Owner" w:date="2013-01-31T18:52:00Z">
            <w:rPr>
              <w:sz w:val="16"/>
              <w:szCs w:val="16"/>
            </w:rPr>
          </w:rPrChange>
        </w:rPr>
        <w:t>re</w:t>
      </w:r>
      <w:ins w:id="18" w:author="PB Owner" w:date="2013-01-31T18:52:00Z">
        <w:r w:rsidRPr="00EE190A">
          <w:rPr>
            <w:rFonts w:ascii="Segoe UI Emoji" w:hAnsi="Segoe UI Emoji"/>
            <w:sz w:val="24"/>
            <w:szCs w:val="24"/>
          </w:rPr>
          <w:t>c</w:t>
        </w:r>
      </w:ins>
      <w:del w:id="19" w:author="PB Owner" w:date="2013-01-31T18:52:00Z">
        <w:r w:rsidR="00287392" w:rsidRPr="00EE190A">
          <w:rPr>
            <w:rFonts w:ascii="Segoe UI Emoji" w:hAnsi="Segoe UI Emoji"/>
            <w:sz w:val="24"/>
            <w:szCs w:val="24"/>
            <w:rPrChange w:id="20" w:author="PB Owner" w:date="2013-01-31T18:52:00Z">
              <w:rPr>
                <w:sz w:val="16"/>
                <w:szCs w:val="16"/>
              </w:rPr>
            </w:rPrChange>
          </w:rPr>
          <w:delText>c</w:delText>
        </w:r>
      </w:del>
      <w:r w:rsidR="00287392" w:rsidRPr="00EE190A">
        <w:rPr>
          <w:rFonts w:ascii="Segoe UI Emoji" w:hAnsi="Segoe UI Emoji"/>
          <w:sz w:val="24"/>
          <w:szCs w:val="24"/>
          <w:rPrChange w:id="21" w:author="PB Owner" w:date="2013-01-31T18:52:00Z">
            <w:rPr>
              <w:sz w:val="16"/>
              <w:szCs w:val="16"/>
            </w:rPr>
          </w:rPrChange>
        </w:rPr>
        <w:t xml:space="preserve">ord and to mark those parts of the record that they would not want to share with a national care record. </w:t>
      </w:r>
      <w:r w:rsidRPr="00EE190A">
        <w:rPr>
          <w:rFonts w:ascii="Segoe UI Emoji" w:hAnsi="Segoe UI Emoji"/>
          <w:sz w:val="24"/>
          <w:szCs w:val="24"/>
        </w:rPr>
        <w:t xml:space="preserve"> </w:t>
      </w:r>
      <w:r w:rsidR="00287392" w:rsidRPr="00EE190A">
        <w:rPr>
          <w:rFonts w:ascii="Segoe UI Emoji" w:hAnsi="Segoe UI Emoji"/>
          <w:sz w:val="24"/>
          <w:szCs w:val="24"/>
          <w:rPrChange w:id="22" w:author="PB Owner" w:date="2013-01-31T18:52:00Z">
            <w:rPr>
              <w:sz w:val="16"/>
              <w:szCs w:val="16"/>
            </w:rPr>
          </w:rPrChange>
        </w:rPr>
        <w:t xml:space="preserve">As expected the patients chose parts of their records that had a social context as well as a health service context. These parts of the record were data about infectious diseases, drug and alcohol problems, </w:t>
      </w:r>
      <w:proofErr w:type="gramStart"/>
      <w:r w:rsidR="00287392" w:rsidRPr="00EE190A">
        <w:rPr>
          <w:rFonts w:ascii="Segoe UI Emoji" w:hAnsi="Segoe UI Emoji"/>
          <w:sz w:val="24"/>
          <w:szCs w:val="24"/>
          <w:rPrChange w:id="23" w:author="PB Owner" w:date="2013-01-31T18:52:00Z">
            <w:rPr>
              <w:sz w:val="16"/>
              <w:szCs w:val="16"/>
            </w:rPr>
          </w:rPrChange>
        </w:rPr>
        <w:t>mental</w:t>
      </w:r>
      <w:proofErr w:type="gramEnd"/>
      <w:r w:rsidR="00287392" w:rsidRPr="00EE190A">
        <w:rPr>
          <w:rFonts w:ascii="Segoe UI Emoji" w:hAnsi="Segoe UI Emoji"/>
          <w:sz w:val="24"/>
          <w:szCs w:val="24"/>
          <w:rPrChange w:id="24" w:author="PB Owner" w:date="2013-01-31T18:52:00Z">
            <w:rPr>
              <w:sz w:val="16"/>
              <w:szCs w:val="16"/>
            </w:rPr>
          </w:rPrChange>
        </w:rPr>
        <w:t xml:space="preserve"> and social health issues, sexuality – including pregnancy and contraception and genetics.</w:t>
      </w:r>
    </w:p>
    <w:p w:rsidR="006D406B" w:rsidRPr="00EE190A" w:rsidRDefault="006D406B" w:rsidP="0066571A">
      <w:pPr>
        <w:spacing w:line="240" w:lineRule="auto"/>
        <w:jc w:val="left"/>
        <w:rPr>
          <w:rFonts w:ascii="Segoe UI Emoji" w:hAnsi="Segoe UI Emoji"/>
          <w:sz w:val="24"/>
          <w:szCs w:val="24"/>
        </w:rPr>
      </w:pPr>
    </w:p>
    <w:p w:rsidR="00EC2E67" w:rsidRPr="00EE190A" w:rsidRDefault="006D406B" w:rsidP="0066571A">
      <w:pPr>
        <w:spacing w:line="240" w:lineRule="auto"/>
        <w:jc w:val="left"/>
        <w:rPr>
          <w:rFonts w:ascii="Segoe UI Emoji" w:hAnsi="Segoe UI Emoji"/>
          <w:sz w:val="24"/>
          <w:szCs w:val="24"/>
        </w:rPr>
      </w:pPr>
      <w:r w:rsidRPr="00EE190A">
        <w:rPr>
          <w:rFonts w:ascii="Segoe UI Emoji" w:hAnsi="Segoe UI Emoji"/>
          <w:sz w:val="24"/>
          <w:szCs w:val="24"/>
        </w:rPr>
        <w:t xml:space="preserve">To facilitate automatic separation of these sets of sensitive coded data we used the following common coded ICD10 (International Classification of Diseases) roots from the GP record and produced a data engine that put them into unique folders. </w:t>
      </w:r>
      <w:r w:rsidR="00EC2E67" w:rsidRPr="00EE190A">
        <w:rPr>
          <w:rFonts w:ascii="Segoe UI Emoji" w:hAnsi="Segoe UI Emoji"/>
          <w:sz w:val="24"/>
          <w:szCs w:val="24"/>
        </w:rPr>
        <w:t>In the system data engines created specific views of the patients’ data customized for each type of access. One engine displayed the codes to mirror the structure of the Read coding hierarchy. One engine created “folder” or chapter views of the patient Read codes and text. Each “folder” was populated by codes from its own Read code chapter. Folders were designed to manage lifelong records and to aid sealed envelope use for purposes of confidentiality.</w:t>
      </w:r>
    </w:p>
    <w:p w:rsidR="006D406B" w:rsidRPr="00EE190A" w:rsidRDefault="006D406B" w:rsidP="0066571A">
      <w:pPr>
        <w:spacing w:line="240" w:lineRule="auto"/>
        <w:jc w:val="left"/>
        <w:rPr>
          <w:rFonts w:ascii="Segoe UI Emoji" w:hAnsi="Segoe UI Emoji"/>
          <w:sz w:val="24"/>
          <w:szCs w:val="24"/>
        </w:rPr>
      </w:pPr>
      <w:r w:rsidRPr="00EE190A">
        <w:rPr>
          <w:rFonts w:ascii="Segoe UI Emoji" w:hAnsi="Segoe UI Emoji"/>
          <w:sz w:val="24"/>
          <w:szCs w:val="24"/>
        </w:rPr>
        <w:t>The patient then marked the folders that they did not want to share without consent at each attendance or health data interaction and those that they would share within a regulated health service environment.</w:t>
      </w:r>
    </w:p>
    <w:p w:rsidR="006D406B" w:rsidRPr="00EE190A" w:rsidRDefault="006D406B" w:rsidP="0066571A">
      <w:pPr>
        <w:spacing w:line="240" w:lineRule="auto"/>
        <w:jc w:val="left"/>
        <w:rPr>
          <w:rFonts w:ascii="Segoe UI Emoji" w:hAnsi="Segoe UI Emoji"/>
          <w:sz w:val="24"/>
          <w:szCs w:val="24"/>
        </w:rPr>
      </w:pPr>
    </w:p>
    <w:p w:rsidR="00DB13FB" w:rsidRPr="00EE190A" w:rsidRDefault="00DB13FB" w:rsidP="0066571A">
      <w:pPr>
        <w:pStyle w:val="heading2"/>
        <w:numPr>
          <w:ilvl w:val="0"/>
          <w:numId w:val="0"/>
        </w:numPr>
        <w:spacing w:line="240" w:lineRule="auto"/>
        <w:ind w:left="1080"/>
        <w:jc w:val="left"/>
        <w:rPr>
          <w:rFonts w:ascii="Segoe UI Emoji" w:hAnsi="Segoe UI Emoji"/>
          <w:sz w:val="24"/>
          <w:szCs w:val="24"/>
        </w:rPr>
      </w:pPr>
      <w:r w:rsidRPr="00EE190A">
        <w:rPr>
          <w:rFonts w:ascii="Segoe UI Emoji" w:hAnsi="Segoe UI Emoji"/>
          <w:sz w:val="24"/>
          <w:szCs w:val="24"/>
        </w:rPr>
        <w:lastRenderedPageBreak/>
        <w:t>Disease categories</w:t>
      </w:r>
    </w:p>
    <w:p w:rsidR="00EC2E67" w:rsidRPr="00EE190A" w:rsidRDefault="00DB13FB" w:rsidP="0066571A">
      <w:pPr>
        <w:pStyle w:val="bulletitem"/>
        <w:numPr>
          <w:ilvl w:val="0"/>
          <w:numId w:val="0"/>
        </w:numPr>
        <w:spacing w:line="240" w:lineRule="auto"/>
        <w:ind w:left="227" w:hanging="227"/>
        <w:jc w:val="left"/>
        <w:rPr>
          <w:rFonts w:ascii="Segoe UI Emoji" w:hAnsi="Segoe UI Emoji"/>
          <w:sz w:val="24"/>
          <w:szCs w:val="24"/>
        </w:rPr>
      </w:pPr>
      <w:r w:rsidRPr="00EE190A">
        <w:rPr>
          <w:rFonts w:ascii="Segoe UI Emoji" w:hAnsi="Segoe UI Emoji"/>
          <w:sz w:val="24"/>
          <w:szCs w:val="24"/>
        </w:rPr>
        <w:t>Infectious/parasitic diseases, Neoplasm, Endoc</w:t>
      </w:r>
      <w:r w:rsidR="00EC2E67" w:rsidRPr="00EE190A">
        <w:rPr>
          <w:rFonts w:ascii="Segoe UI Emoji" w:hAnsi="Segoe UI Emoji"/>
          <w:sz w:val="24"/>
          <w:szCs w:val="24"/>
        </w:rPr>
        <w:t>rine/metabolic, Blood diseases,</w:t>
      </w:r>
    </w:p>
    <w:p w:rsidR="00DB13FB" w:rsidRPr="00EE190A" w:rsidRDefault="00DB13FB" w:rsidP="0066571A">
      <w:pPr>
        <w:pStyle w:val="bulletitem"/>
        <w:numPr>
          <w:ilvl w:val="0"/>
          <w:numId w:val="0"/>
        </w:numPr>
        <w:spacing w:line="240" w:lineRule="auto"/>
        <w:ind w:left="227" w:hanging="227"/>
        <w:jc w:val="left"/>
        <w:rPr>
          <w:rFonts w:ascii="Segoe UI Emoji" w:hAnsi="Segoe UI Emoji"/>
          <w:sz w:val="24"/>
          <w:szCs w:val="24"/>
        </w:rPr>
      </w:pPr>
      <w:r w:rsidRPr="00EE190A">
        <w:rPr>
          <w:rFonts w:ascii="Segoe UI Emoji" w:hAnsi="Segoe UI Emoji"/>
          <w:sz w:val="24"/>
          <w:szCs w:val="24"/>
        </w:rPr>
        <w:t xml:space="preserve">Mental disorders, Nervous systems/senses, </w:t>
      </w:r>
      <w:r w:rsidR="00EC2E67" w:rsidRPr="00EE190A">
        <w:rPr>
          <w:rFonts w:ascii="Segoe UI Emoji" w:hAnsi="Segoe UI Emoji"/>
          <w:sz w:val="24"/>
          <w:szCs w:val="24"/>
        </w:rPr>
        <w:t xml:space="preserve">Circulatory system, Respiratory </w:t>
      </w:r>
      <w:r w:rsidRPr="00EE190A">
        <w:rPr>
          <w:rFonts w:ascii="Segoe UI Emoji" w:hAnsi="Segoe UI Emoji"/>
          <w:sz w:val="24"/>
          <w:szCs w:val="24"/>
        </w:rPr>
        <w:t xml:space="preserve">system, Digestive system, Genitourinary system, </w:t>
      </w:r>
      <w:r w:rsidR="00EC2E67" w:rsidRPr="00EE190A">
        <w:rPr>
          <w:rFonts w:ascii="Segoe UI Emoji" w:hAnsi="Segoe UI Emoji"/>
          <w:sz w:val="24"/>
          <w:szCs w:val="24"/>
        </w:rPr>
        <w:t>p</w:t>
      </w:r>
      <w:r w:rsidRPr="00EE190A">
        <w:rPr>
          <w:rFonts w:ascii="Segoe UI Emoji" w:hAnsi="Segoe UI Emoji"/>
          <w:sz w:val="24"/>
          <w:szCs w:val="24"/>
        </w:rPr>
        <w:t>regnancy/childbirth/</w:t>
      </w:r>
      <w:proofErr w:type="spellStart"/>
      <w:r w:rsidRPr="00EE190A">
        <w:rPr>
          <w:rFonts w:ascii="Segoe UI Emoji" w:hAnsi="Segoe UI Emoji"/>
          <w:sz w:val="24"/>
          <w:szCs w:val="24"/>
        </w:rPr>
        <w:t>puerperium</w:t>
      </w:r>
      <w:proofErr w:type="spellEnd"/>
      <w:r w:rsidRPr="00EE190A">
        <w:rPr>
          <w:rFonts w:ascii="Segoe UI Emoji" w:hAnsi="Segoe UI Emoji"/>
          <w:sz w:val="24"/>
          <w:szCs w:val="24"/>
        </w:rPr>
        <w:t xml:space="preserve">, Skin/subcutaneous tissue, Musculoskeletal, Congenital abnormalities, </w:t>
      </w:r>
      <w:proofErr w:type="spellStart"/>
      <w:r w:rsidRPr="00EE190A">
        <w:rPr>
          <w:rFonts w:ascii="Segoe UI Emoji" w:hAnsi="Segoe UI Emoji"/>
          <w:sz w:val="24"/>
          <w:szCs w:val="24"/>
        </w:rPr>
        <w:t>Peri</w:t>
      </w:r>
      <w:proofErr w:type="spellEnd"/>
      <w:r w:rsidRPr="00EE190A">
        <w:rPr>
          <w:rFonts w:ascii="Segoe UI Emoji" w:hAnsi="Segoe UI Emoji"/>
          <w:sz w:val="24"/>
          <w:szCs w:val="24"/>
        </w:rPr>
        <w:t>-natal conditions, Symptoms, signs and ill defined conditions/working diagnoses, Injury/poisoning, causes of injury/poisoning</w:t>
      </w:r>
    </w:p>
    <w:p w:rsidR="00520DC4" w:rsidRPr="00EE190A" w:rsidRDefault="00520DC4" w:rsidP="0066571A">
      <w:pPr>
        <w:spacing w:line="240" w:lineRule="auto"/>
        <w:jc w:val="left"/>
        <w:rPr>
          <w:rFonts w:ascii="Segoe UI Emoji" w:hAnsi="Segoe UI Emoji"/>
          <w:sz w:val="24"/>
          <w:szCs w:val="24"/>
        </w:rPr>
      </w:pPr>
    </w:p>
    <w:p w:rsidR="00520DC4" w:rsidRPr="00EE190A" w:rsidRDefault="00520DC4" w:rsidP="0066571A">
      <w:pPr>
        <w:spacing w:line="240" w:lineRule="auto"/>
        <w:jc w:val="left"/>
        <w:rPr>
          <w:rFonts w:ascii="Segoe UI Emoji" w:hAnsi="Segoe UI Emoji"/>
          <w:b/>
          <w:sz w:val="24"/>
          <w:szCs w:val="24"/>
        </w:rPr>
      </w:pPr>
      <w:r w:rsidRPr="00EE190A">
        <w:rPr>
          <w:rFonts w:ascii="Segoe UI Emoji" w:hAnsi="Segoe UI Emoji"/>
          <w:b/>
          <w:sz w:val="24"/>
          <w:szCs w:val="24"/>
        </w:rPr>
        <w:t xml:space="preserve">What are our suggested </w:t>
      </w:r>
      <w:r w:rsidR="009175D0" w:rsidRPr="00EE190A">
        <w:rPr>
          <w:rFonts w:ascii="Segoe UI Emoji" w:hAnsi="Segoe UI Emoji"/>
          <w:b/>
          <w:sz w:val="24"/>
          <w:szCs w:val="24"/>
        </w:rPr>
        <w:t xml:space="preserve">global </w:t>
      </w:r>
      <w:r w:rsidRPr="00EE190A">
        <w:rPr>
          <w:rFonts w:ascii="Segoe UI Emoji" w:hAnsi="Segoe UI Emoji"/>
          <w:b/>
          <w:sz w:val="24"/>
          <w:szCs w:val="24"/>
        </w:rPr>
        <w:t xml:space="preserve">standards for the </w:t>
      </w:r>
      <w:r w:rsidR="0003060C" w:rsidRPr="00EE190A">
        <w:rPr>
          <w:rFonts w:ascii="Segoe UI Emoji" w:hAnsi="Segoe UI Emoji"/>
          <w:b/>
          <w:sz w:val="24"/>
          <w:szCs w:val="24"/>
        </w:rPr>
        <w:t xml:space="preserve">processing </w:t>
      </w:r>
      <w:r w:rsidRPr="00EE190A">
        <w:rPr>
          <w:rFonts w:ascii="Segoe UI Emoji" w:hAnsi="Segoe UI Emoji"/>
          <w:b/>
          <w:sz w:val="24"/>
          <w:szCs w:val="24"/>
        </w:rPr>
        <w:t>of sensitive personal health data?</w:t>
      </w:r>
    </w:p>
    <w:p w:rsidR="00520DC4" w:rsidRPr="00EE190A" w:rsidRDefault="00520DC4" w:rsidP="0066571A">
      <w:pPr>
        <w:spacing w:line="240" w:lineRule="auto"/>
        <w:ind w:firstLine="0"/>
        <w:jc w:val="left"/>
        <w:rPr>
          <w:rFonts w:ascii="Segoe UI Emoji" w:hAnsi="Segoe UI Emoji"/>
          <w:b/>
          <w:sz w:val="24"/>
          <w:szCs w:val="24"/>
        </w:rPr>
      </w:pPr>
    </w:p>
    <w:p w:rsidR="0003060C" w:rsidRPr="00EE190A" w:rsidRDefault="0003060C" w:rsidP="0066571A">
      <w:pPr>
        <w:spacing w:line="240" w:lineRule="auto"/>
        <w:ind w:firstLine="0"/>
        <w:jc w:val="left"/>
        <w:rPr>
          <w:rFonts w:ascii="Segoe UI Emoji" w:hAnsi="Segoe UI Emoji"/>
          <w:sz w:val="24"/>
          <w:szCs w:val="24"/>
        </w:rPr>
      </w:pPr>
      <w:r w:rsidRPr="00EE190A">
        <w:rPr>
          <w:rFonts w:ascii="Segoe UI Emoji" w:hAnsi="Segoe UI Emoji"/>
          <w:sz w:val="24"/>
          <w:szCs w:val="24"/>
        </w:rPr>
        <w:t>In our patients’ opinions</w:t>
      </w:r>
      <w:r w:rsidR="009175D0" w:rsidRPr="00EE190A">
        <w:rPr>
          <w:rFonts w:ascii="Segoe UI Emoji" w:hAnsi="Segoe UI Emoji"/>
          <w:sz w:val="24"/>
          <w:szCs w:val="24"/>
        </w:rPr>
        <w:t xml:space="preserve"> at Hadfield Medical Centre in 2004</w:t>
      </w:r>
      <w:r w:rsidRPr="00EE190A">
        <w:rPr>
          <w:rFonts w:ascii="Segoe UI Emoji" w:hAnsi="Segoe UI Emoji"/>
          <w:sz w:val="24"/>
          <w:szCs w:val="24"/>
        </w:rPr>
        <w:t>:</w:t>
      </w:r>
    </w:p>
    <w:p w:rsidR="0003060C" w:rsidRPr="00EE190A" w:rsidRDefault="0003060C" w:rsidP="0066571A">
      <w:pPr>
        <w:spacing w:line="240" w:lineRule="auto"/>
        <w:ind w:firstLine="0"/>
        <w:jc w:val="left"/>
        <w:rPr>
          <w:rFonts w:ascii="Segoe UI Emoji" w:hAnsi="Segoe UI Emoji"/>
          <w:b/>
          <w:sz w:val="24"/>
          <w:szCs w:val="24"/>
        </w:rPr>
      </w:pPr>
    </w:p>
    <w:p w:rsidR="00287392" w:rsidRPr="00EE190A" w:rsidRDefault="00520DC4" w:rsidP="0066571A">
      <w:pPr>
        <w:pStyle w:val="ListParagraph"/>
        <w:numPr>
          <w:ilvl w:val="0"/>
          <w:numId w:val="5"/>
        </w:numPr>
        <w:spacing w:line="240" w:lineRule="auto"/>
        <w:jc w:val="left"/>
        <w:rPr>
          <w:rFonts w:ascii="Segoe UI Emoji" w:hAnsi="Segoe UI Emoji"/>
          <w:sz w:val="24"/>
          <w:szCs w:val="24"/>
        </w:rPr>
        <w:pPrChange w:id="25" w:author="PB Owner" w:date="2013-01-31T18:54:00Z">
          <w:pPr/>
        </w:pPrChange>
      </w:pPr>
      <w:r w:rsidRPr="00EE190A">
        <w:rPr>
          <w:rFonts w:ascii="Segoe UI Emoji" w:hAnsi="Segoe UI Emoji"/>
          <w:sz w:val="24"/>
          <w:szCs w:val="24"/>
        </w:rPr>
        <w:t xml:space="preserve">Data controllers (GPs in our particular case) should no longer be able to refuse online access to data subjects to all of their real time digital data if the technology can allow this access. (There is no section in the English current DPA that deals with immediate access to digital data) </w:t>
      </w:r>
    </w:p>
    <w:p w:rsidR="00520DC4" w:rsidRPr="00EE190A" w:rsidRDefault="00520DC4" w:rsidP="0066571A">
      <w:pPr>
        <w:spacing w:line="240" w:lineRule="auto"/>
        <w:jc w:val="left"/>
        <w:rPr>
          <w:rFonts w:ascii="Segoe UI Emoji" w:hAnsi="Segoe UI Emoji"/>
          <w:sz w:val="24"/>
          <w:szCs w:val="24"/>
        </w:rPr>
      </w:pPr>
    </w:p>
    <w:p w:rsidR="00287392" w:rsidRPr="00EE190A" w:rsidRDefault="00520DC4" w:rsidP="0066571A">
      <w:pPr>
        <w:pStyle w:val="ListParagraph"/>
        <w:numPr>
          <w:ilvl w:val="0"/>
          <w:numId w:val="5"/>
        </w:numPr>
        <w:spacing w:line="240" w:lineRule="auto"/>
        <w:jc w:val="left"/>
        <w:rPr>
          <w:rFonts w:ascii="Segoe UI Emoji" w:hAnsi="Segoe UI Emoji"/>
          <w:sz w:val="24"/>
          <w:szCs w:val="24"/>
        </w:rPr>
        <w:pPrChange w:id="26" w:author="PB Owner" w:date="2013-01-31T18:54:00Z">
          <w:pPr/>
        </w:pPrChange>
      </w:pPr>
      <w:r w:rsidRPr="00EE190A">
        <w:rPr>
          <w:rFonts w:ascii="Segoe UI Emoji" w:hAnsi="Segoe UI Emoji"/>
          <w:sz w:val="24"/>
          <w:szCs w:val="24"/>
        </w:rPr>
        <w:t xml:space="preserve">Data subjects should have the option of being part of a dynamic and ongoing process of deciding which parts of their data are sensitive and not to be shared without consent.  </w:t>
      </w:r>
    </w:p>
    <w:p w:rsidR="00520DC4" w:rsidRPr="00EE190A" w:rsidRDefault="00520DC4" w:rsidP="0066571A">
      <w:pPr>
        <w:spacing w:line="240" w:lineRule="auto"/>
        <w:jc w:val="left"/>
        <w:rPr>
          <w:rFonts w:ascii="Segoe UI Emoji" w:hAnsi="Segoe UI Emoji"/>
          <w:sz w:val="24"/>
          <w:szCs w:val="24"/>
        </w:rPr>
      </w:pPr>
    </w:p>
    <w:p w:rsidR="00287392" w:rsidRPr="00EE190A" w:rsidRDefault="00520DC4" w:rsidP="0066571A">
      <w:pPr>
        <w:pStyle w:val="ListParagraph"/>
        <w:numPr>
          <w:ilvl w:val="0"/>
          <w:numId w:val="5"/>
        </w:numPr>
        <w:spacing w:line="240" w:lineRule="auto"/>
        <w:jc w:val="left"/>
        <w:rPr>
          <w:rFonts w:ascii="Segoe UI Emoji" w:hAnsi="Segoe UI Emoji"/>
          <w:sz w:val="24"/>
          <w:szCs w:val="24"/>
        </w:rPr>
        <w:pPrChange w:id="27" w:author="PB Owner" w:date="2013-01-31T18:54:00Z">
          <w:pPr/>
        </w:pPrChange>
      </w:pPr>
      <w:r w:rsidRPr="00EE190A">
        <w:rPr>
          <w:rFonts w:ascii="Segoe UI Emoji" w:hAnsi="Segoe UI Emoji"/>
          <w:sz w:val="24"/>
          <w:szCs w:val="24"/>
        </w:rPr>
        <w:t xml:space="preserve">Patient sensitive data (as defined by the patients as they view their data as it is being created with real time access to data that current technology allows– or later as they view it through their access rights) should be digitally coded and recorded at source as processing takes place. </w:t>
      </w:r>
    </w:p>
    <w:p w:rsidR="00520DC4" w:rsidRPr="00EE190A" w:rsidRDefault="00520DC4" w:rsidP="0066571A">
      <w:pPr>
        <w:spacing w:line="240" w:lineRule="auto"/>
        <w:jc w:val="left"/>
        <w:rPr>
          <w:rFonts w:ascii="Segoe UI Emoji" w:hAnsi="Segoe UI Emoji"/>
          <w:sz w:val="24"/>
          <w:szCs w:val="24"/>
        </w:rPr>
      </w:pPr>
    </w:p>
    <w:p w:rsidR="00287392" w:rsidRPr="00EE190A" w:rsidRDefault="00520DC4" w:rsidP="0066571A">
      <w:pPr>
        <w:pStyle w:val="ListParagraph"/>
        <w:numPr>
          <w:ilvl w:val="0"/>
          <w:numId w:val="5"/>
        </w:numPr>
        <w:spacing w:line="240" w:lineRule="auto"/>
        <w:jc w:val="left"/>
        <w:rPr>
          <w:rFonts w:ascii="Segoe UI Emoji" w:hAnsi="Segoe UI Emoji"/>
          <w:sz w:val="24"/>
          <w:szCs w:val="24"/>
        </w:rPr>
        <w:pPrChange w:id="28" w:author="PB Owner" w:date="2013-01-31T18:54:00Z">
          <w:pPr/>
        </w:pPrChange>
      </w:pPr>
      <w:r w:rsidRPr="00EE190A">
        <w:rPr>
          <w:rFonts w:ascii="Segoe UI Emoji" w:hAnsi="Segoe UI Emoji"/>
          <w:sz w:val="24"/>
          <w:szCs w:val="24"/>
        </w:rPr>
        <w:t>Data subjects should have an opportunity to be involved in the decisions that are made about the retention and destruction of their data. We believe that one option would be a statutory requirement for data controllers to approach data subjects say 6 months before they destroy the data to see if the data subjects would like to have the data retained or to have it processed at their own expense elsewhere. (Some patients wish their medical records to be detained for their families after their death. They already pass on their records to family members when they have been given them in a hard or digital format.</w:t>
      </w:r>
      <w:r w:rsidR="003334B9" w:rsidRPr="00EE190A">
        <w:rPr>
          <w:rFonts w:ascii="Segoe UI Emoji" w:hAnsi="Segoe UI Emoji"/>
          <w:sz w:val="24"/>
          <w:szCs w:val="24"/>
        </w:rPr>
        <w:t>)</w:t>
      </w:r>
      <w:r w:rsidRPr="00EE190A">
        <w:rPr>
          <w:rFonts w:ascii="Segoe UI Emoji" w:hAnsi="Segoe UI Emoji"/>
          <w:sz w:val="24"/>
          <w:szCs w:val="24"/>
        </w:rPr>
        <w:t xml:space="preserve"> </w:t>
      </w:r>
    </w:p>
    <w:p w:rsidR="00520DC4" w:rsidRPr="00EE190A" w:rsidRDefault="00520DC4" w:rsidP="0066571A">
      <w:pPr>
        <w:spacing w:line="240" w:lineRule="auto"/>
        <w:jc w:val="left"/>
        <w:rPr>
          <w:rFonts w:ascii="Segoe UI Emoji" w:hAnsi="Segoe UI Emoji"/>
          <w:sz w:val="24"/>
          <w:szCs w:val="24"/>
        </w:rPr>
      </w:pPr>
    </w:p>
    <w:p w:rsidR="00287392" w:rsidRPr="00EE190A" w:rsidRDefault="00520DC4" w:rsidP="0066571A">
      <w:pPr>
        <w:pStyle w:val="ListParagraph"/>
        <w:numPr>
          <w:ilvl w:val="0"/>
          <w:numId w:val="5"/>
        </w:numPr>
        <w:spacing w:line="240" w:lineRule="auto"/>
        <w:jc w:val="left"/>
        <w:rPr>
          <w:rFonts w:ascii="Segoe UI Emoji" w:hAnsi="Segoe UI Emoji"/>
          <w:sz w:val="24"/>
          <w:szCs w:val="24"/>
        </w:rPr>
        <w:pPrChange w:id="29" w:author="PB Owner" w:date="2013-01-31T18:54:00Z">
          <w:pPr/>
        </w:pPrChange>
      </w:pPr>
      <w:r w:rsidRPr="00EE190A">
        <w:rPr>
          <w:rFonts w:ascii="Segoe UI Emoji" w:hAnsi="Segoe UI Emoji"/>
          <w:sz w:val="24"/>
          <w:szCs w:val="24"/>
        </w:rPr>
        <w:t>Digital audit trails of access to personal data by third parties and professionals should be made available to the data subjects.</w:t>
      </w:r>
    </w:p>
    <w:p w:rsidR="00287392" w:rsidRPr="00EE190A" w:rsidRDefault="00287392" w:rsidP="0066571A">
      <w:pPr>
        <w:spacing w:line="240" w:lineRule="auto"/>
        <w:ind w:firstLine="332"/>
        <w:jc w:val="left"/>
        <w:rPr>
          <w:rFonts w:ascii="Segoe UI Emoji" w:hAnsi="Segoe UI Emoji"/>
          <w:sz w:val="24"/>
          <w:szCs w:val="24"/>
        </w:rPr>
        <w:pPrChange w:id="30" w:author="PB Owner" w:date="2013-01-31T18:54:00Z">
          <w:pPr/>
        </w:pPrChange>
      </w:pPr>
    </w:p>
    <w:p w:rsidR="00287392" w:rsidRPr="00EE190A" w:rsidRDefault="00520DC4" w:rsidP="0066571A">
      <w:pPr>
        <w:pStyle w:val="ListParagraph"/>
        <w:numPr>
          <w:ilvl w:val="0"/>
          <w:numId w:val="5"/>
        </w:numPr>
        <w:spacing w:line="240" w:lineRule="auto"/>
        <w:jc w:val="left"/>
        <w:rPr>
          <w:rFonts w:ascii="Segoe UI Emoji" w:hAnsi="Segoe UI Emoji"/>
          <w:sz w:val="24"/>
          <w:szCs w:val="24"/>
        </w:rPr>
        <w:pPrChange w:id="31" w:author="PB Owner" w:date="2013-01-31T18:54:00Z">
          <w:pPr/>
        </w:pPrChange>
      </w:pPr>
      <w:r w:rsidRPr="00EE190A">
        <w:rPr>
          <w:rFonts w:ascii="Segoe UI Emoji" w:hAnsi="Segoe UI Emoji"/>
          <w:sz w:val="24"/>
          <w:szCs w:val="24"/>
        </w:rPr>
        <w:lastRenderedPageBreak/>
        <w:t xml:space="preserve">Commercial and State data controllers should be under statutory obligation to publish on their public facing websites the information sharing contracts that they have made with other data controllers. </w:t>
      </w:r>
    </w:p>
    <w:p w:rsidR="00520DC4" w:rsidRPr="00EE190A" w:rsidRDefault="00520DC4" w:rsidP="0066571A">
      <w:pPr>
        <w:spacing w:line="240" w:lineRule="auto"/>
        <w:jc w:val="left"/>
        <w:rPr>
          <w:rFonts w:ascii="Segoe UI Emoji" w:hAnsi="Segoe UI Emoji"/>
          <w:sz w:val="24"/>
          <w:szCs w:val="24"/>
        </w:rPr>
      </w:pPr>
    </w:p>
    <w:p w:rsidR="00520DC4" w:rsidRPr="00EE190A" w:rsidRDefault="00520DC4" w:rsidP="0066571A">
      <w:pPr>
        <w:pStyle w:val="ListParagraph"/>
        <w:numPr>
          <w:ilvl w:val="0"/>
          <w:numId w:val="5"/>
        </w:numPr>
        <w:spacing w:line="240" w:lineRule="auto"/>
        <w:jc w:val="left"/>
        <w:rPr>
          <w:rFonts w:ascii="Segoe UI Emoji" w:hAnsi="Segoe UI Emoji"/>
          <w:sz w:val="24"/>
          <w:szCs w:val="24"/>
        </w:rPr>
      </w:pPr>
      <w:r w:rsidRPr="00EE190A">
        <w:rPr>
          <w:rFonts w:ascii="Segoe UI Emoji" w:hAnsi="Segoe UI Emoji"/>
          <w:sz w:val="24"/>
          <w:szCs w:val="24"/>
        </w:rPr>
        <w:t xml:space="preserve">Commercial and State data controllers should be obliged to publish the details of bulk transfers of personal data that they make from one data controller to another.  </w:t>
      </w:r>
    </w:p>
    <w:p w:rsidR="009175D0" w:rsidRPr="00EE190A" w:rsidRDefault="009175D0" w:rsidP="0066571A">
      <w:pPr>
        <w:pStyle w:val="heading1"/>
        <w:numPr>
          <w:ilvl w:val="0"/>
          <w:numId w:val="0"/>
        </w:numPr>
        <w:spacing w:line="240" w:lineRule="auto"/>
        <w:ind w:left="567" w:hanging="567"/>
        <w:rPr>
          <w:rFonts w:ascii="Segoe UI Emoji" w:hAnsi="Segoe UI Emoji"/>
          <w:szCs w:val="24"/>
        </w:rPr>
      </w:pPr>
      <w:r w:rsidRPr="00EE190A">
        <w:rPr>
          <w:rFonts w:ascii="Segoe UI Emoji" w:hAnsi="Segoe UI Emoji"/>
          <w:szCs w:val="24"/>
        </w:rPr>
        <w:t>Discussion</w:t>
      </w:r>
    </w:p>
    <w:p w:rsidR="009175D0" w:rsidRPr="00EE190A" w:rsidRDefault="009175D0" w:rsidP="0066571A">
      <w:pPr>
        <w:shd w:val="clear" w:color="auto" w:fill="FFFFFF"/>
        <w:spacing w:before="240" w:after="240" w:line="240" w:lineRule="auto"/>
        <w:jc w:val="left"/>
        <w:outlineLvl w:val="3"/>
        <w:rPr>
          <w:rFonts w:ascii="Segoe UI Emoji" w:hAnsi="Segoe UI Emoji"/>
          <w:sz w:val="24"/>
          <w:szCs w:val="24"/>
        </w:rPr>
      </w:pPr>
      <w:r w:rsidRPr="00EE190A">
        <w:rPr>
          <w:rFonts w:ascii="Segoe UI Emoji" w:hAnsi="Segoe UI Emoji"/>
          <w:sz w:val="24"/>
          <w:szCs w:val="24"/>
        </w:rPr>
        <w:t xml:space="preserve">The State can legislate for professional ethical, clinical, technological, security, administrative, legal and information governance standards for data processing but it cannot legislate for each individual’s moral choice of sensitive data. </w:t>
      </w:r>
    </w:p>
    <w:p w:rsidR="00520DC4" w:rsidRPr="00EE190A" w:rsidRDefault="009175D0" w:rsidP="0066571A">
      <w:pPr>
        <w:pStyle w:val="heading1"/>
        <w:numPr>
          <w:ilvl w:val="0"/>
          <w:numId w:val="0"/>
        </w:numPr>
        <w:spacing w:line="240" w:lineRule="auto"/>
        <w:ind w:left="567" w:hanging="567"/>
        <w:rPr>
          <w:rFonts w:ascii="Segoe UI Emoji" w:hAnsi="Segoe UI Emoji"/>
          <w:szCs w:val="24"/>
          <w:lang w:val="en-GB"/>
        </w:rPr>
      </w:pPr>
      <w:r w:rsidRPr="00EE190A">
        <w:rPr>
          <w:rFonts w:ascii="Segoe UI Emoji" w:hAnsi="Segoe UI Emoji"/>
          <w:szCs w:val="24"/>
        </w:rPr>
        <w:t>Conclusions</w:t>
      </w:r>
    </w:p>
    <w:p w:rsidR="00520DC4" w:rsidRPr="00EE190A" w:rsidRDefault="00520DC4" w:rsidP="0066571A">
      <w:pPr>
        <w:spacing w:line="240" w:lineRule="auto"/>
        <w:jc w:val="left"/>
        <w:rPr>
          <w:rFonts w:ascii="Segoe UI Emoji" w:hAnsi="Segoe UI Emoji"/>
          <w:sz w:val="24"/>
          <w:szCs w:val="24"/>
          <w:lang w:val="en-GB"/>
        </w:rPr>
      </w:pPr>
    </w:p>
    <w:p w:rsidR="00520DC4" w:rsidRPr="00EE190A" w:rsidRDefault="00520DC4" w:rsidP="0066571A">
      <w:pPr>
        <w:spacing w:line="240" w:lineRule="auto"/>
        <w:jc w:val="left"/>
        <w:rPr>
          <w:rFonts w:ascii="Segoe UI Emoji" w:hAnsi="Segoe UI Emoji"/>
          <w:sz w:val="24"/>
          <w:szCs w:val="24"/>
          <w:lang w:val="en-GB"/>
        </w:rPr>
      </w:pPr>
      <w:r w:rsidRPr="00EE190A">
        <w:rPr>
          <w:rFonts w:ascii="Segoe UI Emoji" w:hAnsi="Segoe UI Emoji"/>
          <w:sz w:val="24"/>
          <w:szCs w:val="24"/>
          <w:lang w:val="en-GB"/>
        </w:rPr>
        <w:t xml:space="preserve">Twenty seven European countries are </w:t>
      </w:r>
      <w:r w:rsidR="001834EB" w:rsidRPr="00EE190A">
        <w:rPr>
          <w:rFonts w:ascii="Segoe UI Emoji" w:hAnsi="Segoe UI Emoji"/>
          <w:sz w:val="24"/>
          <w:szCs w:val="24"/>
          <w:lang w:val="en-GB"/>
        </w:rPr>
        <w:t xml:space="preserve">about to utilise </w:t>
      </w:r>
      <w:r w:rsidRPr="00EE190A">
        <w:rPr>
          <w:rFonts w:ascii="Segoe UI Emoji" w:hAnsi="Segoe UI Emoji"/>
          <w:sz w:val="24"/>
          <w:szCs w:val="24"/>
          <w:lang w:val="en-GB"/>
        </w:rPr>
        <w:t xml:space="preserve">laws that will support </w:t>
      </w:r>
      <w:r w:rsidR="001834EB" w:rsidRPr="00EE190A">
        <w:rPr>
          <w:rFonts w:ascii="Segoe UI Emoji" w:hAnsi="Segoe UI Emoji"/>
          <w:sz w:val="24"/>
          <w:szCs w:val="24"/>
          <w:lang w:val="en-GB"/>
        </w:rPr>
        <w:t>a</w:t>
      </w:r>
      <w:r w:rsidRPr="00EE190A">
        <w:rPr>
          <w:rFonts w:ascii="Segoe UI Emoji" w:hAnsi="Segoe UI Emoji"/>
          <w:sz w:val="24"/>
          <w:szCs w:val="24"/>
          <w:lang w:val="en-GB"/>
        </w:rPr>
        <w:t xml:space="preserve"> better ethical and moral sharing of data for health care purposes. In the past professionally produced and stored data has been stored in paper or enclosed electronic silos. The introduction of</w:t>
      </w:r>
      <w:r w:rsidR="001834EB" w:rsidRPr="00EE190A">
        <w:rPr>
          <w:rFonts w:ascii="Segoe UI Emoji" w:hAnsi="Segoe UI Emoji"/>
          <w:sz w:val="24"/>
          <w:szCs w:val="24"/>
          <w:lang w:val="en-GB"/>
        </w:rPr>
        <w:t xml:space="preserve"> technology </w:t>
      </w:r>
      <w:r w:rsidRPr="00EE190A">
        <w:rPr>
          <w:rFonts w:ascii="Segoe UI Emoji" w:hAnsi="Segoe UI Emoji"/>
          <w:sz w:val="24"/>
          <w:szCs w:val="24"/>
          <w:lang w:val="en-GB"/>
        </w:rPr>
        <w:t xml:space="preserve">security, information, </w:t>
      </w:r>
      <w:proofErr w:type="gramStart"/>
      <w:r w:rsidRPr="00EE190A">
        <w:rPr>
          <w:rFonts w:ascii="Segoe UI Emoji" w:hAnsi="Segoe UI Emoji"/>
          <w:sz w:val="24"/>
          <w:szCs w:val="24"/>
          <w:lang w:val="en-GB"/>
        </w:rPr>
        <w:t>clinical</w:t>
      </w:r>
      <w:proofErr w:type="gramEnd"/>
      <w:r w:rsidRPr="00EE190A">
        <w:rPr>
          <w:rFonts w:ascii="Segoe UI Emoji" w:hAnsi="Segoe UI Emoji"/>
          <w:sz w:val="24"/>
          <w:szCs w:val="24"/>
          <w:lang w:val="en-GB"/>
        </w:rPr>
        <w:t>, moral, organisational and legal</w:t>
      </w:r>
      <w:r w:rsidR="001834EB" w:rsidRPr="00EE190A">
        <w:rPr>
          <w:rFonts w:ascii="Segoe UI Emoji" w:hAnsi="Segoe UI Emoji"/>
          <w:sz w:val="24"/>
          <w:szCs w:val="24"/>
          <w:lang w:val="en-GB"/>
        </w:rPr>
        <w:t xml:space="preserve"> standards</w:t>
      </w:r>
      <w:r w:rsidRPr="00EE190A">
        <w:rPr>
          <w:rFonts w:ascii="Segoe UI Emoji" w:hAnsi="Segoe UI Emoji"/>
          <w:sz w:val="24"/>
          <w:szCs w:val="24"/>
          <w:lang w:val="en-GB"/>
        </w:rPr>
        <w:t xml:space="preserve"> is presenting an opportunity </w:t>
      </w:r>
      <w:r w:rsidR="00251C22" w:rsidRPr="00EE190A">
        <w:rPr>
          <w:rFonts w:ascii="Segoe UI Emoji" w:hAnsi="Segoe UI Emoji"/>
          <w:sz w:val="24"/>
          <w:szCs w:val="24"/>
          <w:lang w:val="en-GB"/>
        </w:rPr>
        <w:t>for the</w:t>
      </w:r>
      <w:r w:rsidRPr="00EE190A">
        <w:rPr>
          <w:rFonts w:ascii="Segoe UI Emoji" w:hAnsi="Segoe UI Emoji"/>
          <w:sz w:val="24"/>
          <w:szCs w:val="24"/>
          <w:lang w:val="en-GB"/>
        </w:rPr>
        <w:t xml:space="preserve"> re-cycling and sharing </w:t>
      </w:r>
      <w:r w:rsidR="00251C22" w:rsidRPr="00EE190A">
        <w:rPr>
          <w:rFonts w:ascii="Segoe UI Emoji" w:hAnsi="Segoe UI Emoji"/>
          <w:sz w:val="24"/>
          <w:szCs w:val="24"/>
          <w:lang w:val="en-GB"/>
        </w:rPr>
        <w:t xml:space="preserve">of personal health </w:t>
      </w:r>
      <w:r w:rsidRPr="00EE190A">
        <w:rPr>
          <w:rFonts w:ascii="Segoe UI Emoji" w:hAnsi="Segoe UI Emoji"/>
          <w:sz w:val="24"/>
          <w:szCs w:val="24"/>
          <w:lang w:val="en-GB"/>
        </w:rPr>
        <w:t xml:space="preserve">data </w:t>
      </w:r>
      <w:r w:rsidR="001834EB" w:rsidRPr="00EE190A">
        <w:rPr>
          <w:rFonts w:ascii="Segoe UI Emoji" w:hAnsi="Segoe UI Emoji"/>
          <w:sz w:val="24"/>
          <w:szCs w:val="24"/>
          <w:lang w:val="en-GB"/>
        </w:rPr>
        <w:t xml:space="preserve">with consent </w:t>
      </w:r>
      <w:r w:rsidRPr="00EE190A">
        <w:rPr>
          <w:rFonts w:ascii="Segoe UI Emoji" w:hAnsi="Segoe UI Emoji"/>
          <w:sz w:val="24"/>
          <w:szCs w:val="24"/>
          <w:lang w:val="en-GB"/>
        </w:rPr>
        <w:t xml:space="preserve">amongst </w:t>
      </w:r>
      <w:r w:rsidR="001834EB" w:rsidRPr="00EE190A">
        <w:rPr>
          <w:rFonts w:ascii="Segoe UI Emoji" w:hAnsi="Segoe UI Emoji"/>
          <w:sz w:val="24"/>
          <w:szCs w:val="24"/>
          <w:lang w:val="en-GB"/>
        </w:rPr>
        <w:t xml:space="preserve">professionals, researchers </w:t>
      </w:r>
      <w:r w:rsidRPr="00EE190A">
        <w:rPr>
          <w:rFonts w:ascii="Segoe UI Emoji" w:hAnsi="Segoe UI Emoji"/>
          <w:sz w:val="24"/>
          <w:szCs w:val="24"/>
          <w:lang w:val="en-GB"/>
        </w:rPr>
        <w:t>and patient</w:t>
      </w:r>
      <w:r w:rsidR="001834EB" w:rsidRPr="00EE190A">
        <w:rPr>
          <w:rFonts w:ascii="Segoe UI Emoji" w:hAnsi="Segoe UI Emoji"/>
          <w:sz w:val="24"/>
          <w:szCs w:val="24"/>
          <w:lang w:val="en-GB"/>
        </w:rPr>
        <w:t>s</w:t>
      </w:r>
      <w:r w:rsidRPr="00EE190A">
        <w:rPr>
          <w:rFonts w:ascii="Segoe UI Emoji" w:hAnsi="Segoe UI Emoji"/>
          <w:sz w:val="24"/>
          <w:szCs w:val="24"/>
          <w:lang w:val="en-GB"/>
        </w:rPr>
        <w:t>.</w:t>
      </w:r>
    </w:p>
    <w:p w:rsidR="00520DC4" w:rsidRPr="00EE190A" w:rsidRDefault="00520DC4" w:rsidP="0066571A">
      <w:pPr>
        <w:spacing w:line="240" w:lineRule="auto"/>
        <w:jc w:val="left"/>
        <w:rPr>
          <w:rFonts w:ascii="Segoe UI Emoji" w:hAnsi="Segoe UI Emoji"/>
          <w:sz w:val="24"/>
          <w:szCs w:val="24"/>
          <w:lang w:val="en-GB"/>
        </w:rPr>
      </w:pPr>
    </w:p>
    <w:p w:rsidR="00520DC4" w:rsidRPr="00EE190A" w:rsidRDefault="00520DC4" w:rsidP="0066571A">
      <w:pPr>
        <w:spacing w:line="240" w:lineRule="auto"/>
        <w:ind w:firstLine="0"/>
        <w:jc w:val="left"/>
        <w:rPr>
          <w:rFonts w:ascii="Segoe UI Emoji" w:hAnsi="Segoe UI Emoji"/>
          <w:sz w:val="24"/>
          <w:szCs w:val="24"/>
          <w:lang w:val="en-GB"/>
        </w:rPr>
      </w:pPr>
      <w:r w:rsidRPr="00EE190A">
        <w:rPr>
          <w:rFonts w:ascii="Segoe UI Emoji" w:hAnsi="Segoe UI Emoji"/>
          <w:sz w:val="24"/>
          <w:szCs w:val="24"/>
          <w:lang w:val="en-GB"/>
        </w:rPr>
        <w:t>Well established and developing coding and classification systems allied to patients’ social definition of data may provide a way of adding a personal moral filter for each citizen to apply to his health data as his life and circumstances develop</w:t>
      </w:r>
      <w:r w:rsidR="001834EB" w:rsidRPr="00EE190A">
        <w:rPr>
          <w:rFonts w:ascii="Segoe UI Emoji" w:hAnsi="Segoe UI Emoji"/>
          <w:sz w:val="24"/>
          <w:szCs w:val="24"/>
          <w:lang w:val="en-GB"/>
        </w:rPr>
        <w:t xml:space="preserve"> whatever the State or commercial organisation’s default on sharing</w:t>
      </w:r>
      <w:r w:rsidRPr="00EE190A">
        <w:rPr>
          <w:rFonts w:ascii="Segoe UI Emoji" w:hAnsi="Segoe UI Emoji"/>
          <w:sz w:val="24"/>
          <w:szCs w:val="24"/>
          <w:lang w:val="en-GB"/>
        </w:rPr>
        <w:t xml:space="preserve">.    </w:t>
      </w:r>
    </w:p>
    <w:p w:rsidR="009175D0" w:rsidRPr="00EE190A" w:rsidRDefault="009175D0" w:rsidP="0066571A">
      <w:pPr>
        <w:pStyle w:val="p1a"/>
        <w:spacing w:line="240" w:lineRule="auto"/>
        <w:jc w:val="left"/>
        <w:rPr>
          <w:rFonts w:ascii="Segoe UI Emoji" w:hAnsi="Segoe UI Emoji"/>
          <w:color w:val="300906"/>
          <w:sz w:val="24"/>
          <w:szCs w:val="24"/>
        </w:rPr>
      </w:pPr>
    </w:p>
    <w:p w:rsidR="00520DC4" w:rsidRPr="00EE190A" w:rsidRDefault="00520DC4" w:rsidP="0066571A">
      <w:pPr>
        <w:pStyle w:val="p1a"/>
        <w:spacing w:line="240" w:lineRule="auto"/>
        <w:jc w:val="left"/>
        <w:rPr>
          <w:rFonts w:ascii="Segoe UI Emoji" w:hAnsi="Segoe UI Emoji"/>
          <w:color w:val="300906"/>
          <w:sz w:val="24"/>
          <w:szCs w:val="24"/>
        </w:rPr>
      </w:pPr>
      <w:r w:rsidRPr="00EE190A">
        <w:rPr>
          <w:rFonts w:ascii="Segoe UI Emoji" w:hAnsi="Segoe UI Emoji"/>
          <w:color w:val="300906"/>
          <w:sz w:val="24"/>
          <w:szCs w:val="24"/>
        </w:rPr>
        <w:t xml:space="preserve">Electronic health record architecture will need to support </w:t>
      </w:r>
      <w:ins w:id="32" w:author="PB Owner" w:date="2013-01-31T18:57:00Z">
        <w:r w:rsidRPr="00EE190A">
          <w:rPr>
            <w:rFonts w:ascii="Segoe UI Emoji" w:hAnsi="Segoe UI Emoji"/>
            <w:color w:val="300906"/>
            <w:sz w:val="24"/>
            <w:szCs w:val="24"/>
          </w:rPr>
          <w:t xml:space="preserve">and instantiate </w:t>
        </w:r>
      </w:ins>
      <w:r w:rsidRPr="00EE190A">
        <w:rPr>
          <w:rFonts w:ascii="Segoe UI Emoji" w:hAnsi="Segoe UI Emoji"/>
          <w:color w:val="300906"/>
          <w:sz w:val="24"/>
          <w:szCs w:val="24"/>
        </w:rPr>
        <w:t xml:space="preserve">national and international legislation, human rights and the </w:t>
      </w:r>
      <w:ins w:id="33" w:author="PB Owner" w:date="2013-01-31T20:37:00Z">
        <w:r w:rsidRPr="00EE190A">
          <w:rPr>
            <w:rFonts w:ascii="Segoe UI Emoji" w:hAnsi="Segoe UI Emoji"/>
            <w:color w:val="300906"/>
            <w:sz w:val="24"/>
            <w:szCs w:val="24"/>
          </w:rPr>
          <w:t xml:space="preserve">technological interface that allows patients and citizens to exercise their </w:t>
        </w:r>
      </w:ins>
      <w:r w:rsidRPr="00EE190A">
        <w:rPr>
          <w:rFonts w:ascii="Segoe UI Emoji" w:hAnsi="Segoe UI Emoji"/>
          <w:color w:val="300906"/>
          <w:sz w:val="24"/>
          <w:szCs w:val="24"/>
        </w:rPr>
        <w:t xml:space="preserve">moral choices </w:t>
      </w:r>
      <w:ins w:id="34" w:author="PB Owner" w:date="2013-01-31T20:38:00Z">
        <w:r w:rsidRPr="00EE190A">
          <w:rPr>
            <w:rFonts w:ascii="Segoe UI Emoji" w:hAnsi="Segoe UI Emoji"/>
            <w:color w:val="300906"/>
            <w:sz w:val="24"/>
            <w:szCs w:val="24"/>
          </w:rPr>
          <w:t>about who can see their data</w:t>
        </w:r>
      </w:ins>
      <w:del w:id="35" w:author="PB Owner" w:date="2013-01-31T20:38:00Z">
        <w:r w:rsidRPr="00EE190A" w:rsidDel="001F2EF3">
          <w:rPr>
            <w:rFonts w:ascii="Segoe UI Emoji" w:hAnsi="Segoe UI Emoji"/>
            <w:color w:val="300906"/>
            <w:sz w:val="24"/>
            <w:szCs w:val="24"/>
          </w:rPr>
          <w:delText>of data subjects</w:delText>
        </w:r>
      </w:del>
      <w:r w:rsidRPr="00EE190A">
        <w:rPr>
          <w:rFonts w:ascii="Segoe UI Emoji" w:hAnsi="Segoe UI Emoji"/>
          <w:color w:val="300906"/>
          <w:sz w:val="24"/>
          <w:szCs w:val="24"/>
        </w:rPr>
        <w:t xml:space="preserve">. We would suggest that the United </w:t>
      </w:r>
      <w:r w:rsidR="001834EB" w:rsidRPr="00EE190A">
        <w:rPr>
          <w:rFonts w:ascii="Segoe UI Emoji" w:hAnsi="Segoe UI Emoji"/>
          <w:color w:val="300906"/>
          <w:sz w:val="24"/>
          <w:szCs w:val="24"/>
        </w:rPr>
        <w:t>N</w:t>
      </w:r>
      <w:r w:rsidRPr="00EE190A">
        <w:rPr>
          <w:rFonts w:ascii="Segoe UI Emoji" w:hAnsi="Segoe UI Emoji"/>
          <w:color w:val="300906"/>
          <w:sz w:val="24"/>
          <w:szCs w:val="24"/>
        </w:rPr>
        <w:t xml:space="preserve">ations </w:t>
      </w:r>
      <w:r w:rsidR="00251C22" w:rsidRPr="00EE190A">
        <w:rPr>
          <w:rFonts w:ascii="Segoe UI Emoji" w:hAnsi="Segoe UI Emoji"/>
          <w:color w:val="300906"/>
          <w:sz w:val="24"/>
          <w:szCs w:val="24"/>
        </w:rPr>
        <w:t xml:space="preserve">be asked to consider </w:t>
      </w:r>
      <w:r w:rsidR="00492958" w:rsidRPr="00EE190A">
        <w:rPr>
          <w:rFonts w:ascii="Segoe UI Emoji" w:hAnsi="Segoe UI Emoji"/>
          <w:color w:val="300906"/>
          <w:sz w:val="24"/>
          <w:szCs w:val="24"/>
        </w:rPr>
        <w:t>supervis</w:t>
      </w:r>
      <w:r w:rsidR="00251C22" w:rsidRPr="00EE190A">
        <w:rPr>
          <w:rFonts w:ascii="Segoe UI Emoji" w:hAnsi="Segoe UI Emoji"/>
          <w:color w:val="300906"/>
          <w:sz w:val="24"/>
          <w:szCs w:val="24"/>
        </w:rPr>
        <w:t>ing</w:t>
      </w:r>
      <w:r w:rsidR="00492958" w:rsidRPr="00EE190A">
        <w:rPr>
          <w:rFonts w:ascii="Segoe UI Emoji" w:hAnsi="Segoe UI Emoji"/>
          <w:color w:val="300906"/>
          <w:sz w:val="24"/>
          <w:szCs w:val="24"/>
        </w:rPr>
        <w:t xml:space="preserve"> standards to support </w:t>
      </w:r>
      <w:r w:rsidRPr="00EE190A">
        <w:rPr>
          <w:rFonts w:ascii="Segoe UI Emoji" w:hAnsi="Segoe UI Emoji"/>
          <w:color w:val="300906"/>
          <w:sz w:val="24"/>
          <w:szCs w:val="24"/>
        </w:rPr>
        <w:t>citizens</w:t>
      </w:r>
      <w:r w:rsidR="00787715" w:rsidRPr="00EE190A">
        <w:rPr>
          <w:rFonts w:ascii="Segoe UI Emoji" w:hAnsi="Segoe UI Emoji"/>
          <w:color w:val="300906"/>
          <w:sz w:val="24"/>
          <w:szCs w:val="24"/>
        </w:rPr>
        <w:t>’</w:t>
      </w:r>
      <w:r w:rsidRPr="00EE190A">
        <w:rPr>
          <w:rFonts w:ascii="Segoe UI Emoji" w:hAnsi="Segoe UI Emoji"/>
          <w:color w:val="300906"/>
          <w:sz w:val="24"/>
          <w:szCs w:val="24"/>
        </w:rPr>
        <w:t xml:space="preserve"> rights and responsibilities within the processing of their own health data.</w:t>
      </w:r>
    </w:p>
    <w:p w:rsidR="00492958" w:rsidRPr="00EE190A" w:rsidRDefault="00492958" w:rsidP="0066571A">
      <w:pPr>
        <w:pStyle w:val="p1a"/>
        <w:spacing w:line="240" w:lineRule="auto"/>
        <w:jc w:val="left"/>
        <w:rPr>
          <w:rFonts w:ascii="Segoe UI Emoji" w:hAnsi="Segoe UI Emoji"/>
          <w:color w:val="300906"/>
          <w:sz w:val="24"/>
          <w:szCs w:val="24"/>
        </w:rPr>
      </w:pPr>
    </w:p>
    <w:p w:rsidR="00492958" w:rsidRPr="00EE190A" w:rsidRDefault="00492958" w:rsidP="0066571A">
      <w:pPr>
        <w:pStyle w:val="p1a"/>
        <w:spacing w:line="240" w:lineRule="auto"/>
        <w:jc w:val="left"/>
        <w:rPr>
          <w:rFonts w:ascii="Segoe UI Emoji" w:hAnsi="Segoe UI Emoji"/>
          <w:sz w:val="24"/>
          <w:szCs w:val="24"/>
        </w:rPr>
      </w:pPr>
      <w:r w:rsidRPr="00EE190A">
        <w:rPr>
          <w:rFonts w:ascii="Segoe UI Emoji" w:hAnsi="Segoe UI Emoji"/>
          <w:color w:val="300906"/>
          <w:sz w:val="24"/>
          <w:szCs w:val="24"/>
        </w:rPr>
        <w:t xml:space="preserve">Corresponding author Dr Richard </w:t>
      </w:r>
      <w:proofErr w:type="spellStart"/>
      <w:r w:rsidRPr="00EE190A">
        <w:rPr>
          <w:rFonts w:ascii="Segoe UI Emoji" w:hAnsi="Segoe UI Emoji"/>
          <w:color w:val="300906"/>
          <w:sz w:val="24"/>
          <w:szCs w:val="24"/>
        </w:rPr>
        <w:t>Fitton</w:t>
      </w:r>
      <w:proofErr w:type="spellEnd"/>
      <w:r w:rsidRPr="00EE190A">
        <w:rPr>
          <w:rFonts w:ascii="Segoe UI Emoji" w:hAnsi="Segoe UI Emoji"/>
          <w:color w:val="300906"/>
          <w:sz w:val="24"/>
          <w:szCs w:val="24"/>
        </w:rPr>
        <w:t xml:space="preserve"> </w:t>
      </w:r>
      <w:hyperlink r:id="rId17" w:history="1">
        <w:r w:rsidRPr="00EE190A">
          <w:rPr>
            <w:rStyle w:val="Hyperlink"/>
            <w:rFonts w:ascii="Segoe UI Emoji" w:hAnsi="Segoe UI Emoji"/>
            <w:sz w:val="24"/>
            <w:szCs w:val="24"/>
          </w:rPr>
          <w:t>Richard.fitton1@btopenworld.com</w:t>
        </w:r>
      </w:hyperlink>
      <w:r w:rsidRPr="00EE190A">
        <w:rPr>
          <w:rFonts w:ascii="Segoe UI Emoji" w:hAnsi="Segoe UI Emoji"/>
          <w:color w:val="300906"/>
          <w:sz w:val="24"/>
          <w:szCs w:val="24"/>
        </w:rPr>
        <w:t xml:space="preserve"> 0</w:t>
      </w:r>
      <w:r w:rsidR="008C44E7" w:rsidRPr="00EE190A">
        <w:rPr>
          <w:rFonts w:ascii="Segoe UI Emoji" w:hAnsi="Segoe UI Emoji"/>
          <w:color w:val="300906"/>
          <w:sz w:val="24"/>
          <w:szCs w:val="24"/>
        </w:rPr>
        <w:t>044</w:t>
      </w:r>
      <w:r w:rsidRPr="00EE190A">
        <w:rPr>
          <w:rFonts w:ascii="Segoe UI Emoji" w:hAnsi="Segoe UI Emoji"/>
          <w:color w:val="300906"/>
          <w:sz w:val="24"/>
          <w:szCs w:val="24"/>
        </w:rPr>
        <w:t>7718901395</w:t>
      </w:r>
    </w:p>
    <w:p w:rsidR="00520DC4" w:rsidRPr="00EE190A" w:rsidRDefault="00520DC4" w:rsidP="0066571A">
      <w:pPr>
        <w:spacing w:line="240" w:lineRule="auto"/>
        <w:jc w:val="left"/>
        <w:rPr>
          <w:rFonts w:ascii="Segoe UI Emoji" w:hAnsi="Segoe UI Emoji"/>
          <w:sz w:val="24"/>
          <w:szCs w:val="24"/>
        </w:rPr>
      </w:pPr>
    </w:p>
    <w:p w:rsidR="00520DC4" w:rsidRPr="00EE190A" w:rsidRDefault="00520DC4" w:rsidP="0066571A">
      <w:pPr>
        <w:pStyle w:val="referenceitem"/>
        <w:numPr>
          <w:ilvl w:val="0"/>
          <w:numId w:val="0"/>
        </w:numPr>
        <w:spacing w:line="240" w:lineRule="auto"/>
        <w:rPr>
          <w:rFonts w:ascii="Segoe UI Emoji" w:hAnsi="Segoe UI Emoji"/>
          <w:noProof/>
          <w:sz w:val="24"/>
          <w:szCs w:val="24"/>
        </w:rPr>
      </w:pPr>
      <w:r w:rsidRPr="00EE190A">
        <w:rPr>
          <w:rFonts w:ascii="Segoe UI Emoji" w:hAnsi="Segoe UI Emoji"/>
          <w:sz w:val="24"/>
          <w:szCs w:val="24"/>
        </w:rPr>
        <w:t>References</w:t>
      </w:r>
      <w:r w:rsidR="00287392" w:rsidRPr="00EE190A">
        <w:rPr>
          <w:rFonts w:ascii="Segoe UI Emoji" w:hAnsi="Segoe UI Emoji"/>
          <w:sz w:val="24"/>
          <w:szCs w:val="24"/>
        </w:rPr>
        <w:fldChar w:fldCharType="begin"/>
      </w:r>
      <w:r w:rsidRPr="00EE190A">
        <w:rPr>
          <w:rFonts w:ascii="Segoe UI Emoji" w:hAnsi="Segoe UI Emoji"/>
          <w:sz w:val="24"/>
          <w:szCs w:val="24"/>
        </w:rPr>
        <w:instrText xml:space="preserve"> ADDIN EN.REFLIST </w:instrText>
      </w:r>
      <w:r w:rsidR="00287392" w:rsidRPr="00EE190A">
        <w:rPr>
          <w:rFonts w:ascii="Segoe UI Emoji" w:hAnsi="Segoe UI Emoji"/>
          <w:sz w:val="24"/>
          <w:szCs w:val="24"/>
        </w:rPr>
        <w:fldChar w:fldCharType="separate"/>
      </w:r>
    </w:p>
    <w:p w:rsidR="00520DC4" w:rsidRPr="00EE190A" w:rsidRDefault="00520DC4" w:rsidP="0066571A">
      <w:pPr>
        <w:pStyle w:val="referenceitem"/>
        <w:numPr>
          <w:ilvl w:val="0"/>
          <w:numId w:val="0"/>
        </w:numPr>
        <w:spacing w:line="240" w:lineRule="auto"/>
        <w:ind w:left="227"/>
        <w:rPr>
          <w:rFonts w:ascii="Segoe UI Emoji" w:hAnsi="Segoe UI Emoji"/>
          <w:noProof/>
          <w:sz w:val="24"/>
          <w:szCs w:val="24"/>
        </w:rPr>
      </w:pPr>
    </w:p>
    <w:p w:rsidR="00520DC4" w:rsidRPr="00EE190A" w:rsidRDefault="00520DC4" w:rsidP="0066571A">
      <w:pPr>
        <w:pStyle w:val="referenceitem"/>
        <w:spacing w:line="240" w:lineRule="auto"/>
        <w:rPr>
          <w:ins w:id="36" w:author="SGS" w:date="2013-01-31T14:46:00Z"/>
          <w:rStyle w:val="Strong"/>
          <w:rFonts w:ascii="Segoe UI Emoji" w:hAnsi="Segoe UI Emoji"/>
          <w:b w:val="0"/>
          <w:sz w:val="24"/>
          <w:szCs w:val="24"/>
        </w:rPr>
      </w:pPr>
      <w:r w:rsidRPr="00EE190A">
        <w:rPr>
          <w:rStyle w:val="Strong"/>
          <w:rFonts w:ascii="Segoe UI Emoji" w:hAnsi="Segoe UI Emoji"/>
          <w:b w:val="0"/>
          <w:sz w:val="24"/>
          <w:szCs w:val="24"/>
        </w:rPr>
        <w:lastRenderedPageBreak/>
        <w:t>Directive 95/46/EC of the European Parliament and of the Council of 24 October 1995</w:t>
      </w:r>
      <w:ins w:id="37" w:author="SGS" w:date="2013-01-31T15:02:00Z">
        <w:r w:rsidRPr="00EE190A">
          <w:rPr>
            <w:rStyle w:val="Strong"/>
            <w:rFonts w:ascii="Segoe UI Emoji" w:hAnsi="Segoe UI Emoji"/>
            <w:b w:val="0"/>
            <w:sz w:val="24"/>
            <w:szCs w:val="24"/>
          </w:rPr>
          <w:t xml:space="preserve">. </w:t>
        </w:r>
      </w:ins>
      <w:ins w:id="38" w:author="SGS" w:date="2013-01-31T15:04:00Z">
        <w:r w:rsidRPr="00EE190A">
          <w:rPr>
            <w:rStyle w:val="Strong"/>
            <w:rFonts w:ascii="Segoe UI Emoji" w:hAnsi="Segoe UI Emoji"/>
            <w:b w:val="0"/>
            <w:sz w:val="24"/>
            <w:szCs w:val="24"/>
          </w:rPr>
          <w:t xml:space="preserve">Official Journal of the European </w:t>
        </w:r>
      </w:ins>
      <w:ins w:id="39" w:author="SGS" w:date="2013-01-31T15:05:00Z">
        <w:r w:rsidRPr="00EE190A">
          <w:rPr>
            <w:rStyle w:val="Strong"/>
            <w:rFonts w:ascii="Segoe UI Emoji" w:hAnsi="Segoe UI Emoji"/>
            <w:b w:val="0"/>
            <w:sz w:val="24"/>
            <w:szCs w:val="24"/>
          </w:rPr>
          <w:t>Communities</w:t>
        </w:r>
      </w:ins>
      <w:ins w:id="40" w:author="SGS" w:date="2013-01-31T15:04:00Z">
        <w:r w:rsidRPr="00EE190A">
          <w:rPr>
            <w:rStyle w:val="Strong"/>
            <w:rFonts w:ascii="Segoe UI Emoji" w:hAnsi="Segoe UI Emoji"/>
            <w:b w:val="0"/>
            <w:sz w:val="24"/>
            <w:szCs w:val="24"/>
          </w:rPr>
          <w:t>,</w:t>
        </w:r>
      </w:ins>
      <w:ins w:id="41" w:author="SGS" w:date="2013-01-31T15:02:00Z">
        <w:r w:rsidRPr="00EE190A">
          <w:rPr>
            <w:rStyle w:val="Strong"/>
            <w:rFonts w:ascii="Segoe UI Emoji" w:hAnsi="Segoe UI Emoji"/>
            <w:b w:val="0"/>
            <w:sz w:val="24"/>
            <w:szCs w:val="24"/>
          </w:rPr>
          <w:t xml:space="preserve"> L 281</w:t>
        </w:r>
      </w:ins>
      <w:ins w:id="42" w:author="SGS" w:date="2013-01-31T15:05:00Z">
        <w:r w:rsidRPr="00EE190A">
          <w:rPr>
            <w:rStyle w:val="Strong"/>
            <w:rFonts w:ascii="Segoe UI Emoji" w:hAnsi="Segoe UI Emoji"/>
            <w:b w:val="0"/>
            <w:sz w:val="24"/>
            <w:szCs w:val="24"/>
          </w:rPr>
          <w:t>/</w:t>
        </w:r>
      </w:ins>
      <w:ins w:id="43" w:author="SGS" w:date="2013-01-31T15:02:00Z">
        <w:r w:rsidRPr="00EE190A">
          <w:rPr>
            <w:rStyle w:val="Strong"/>
            <w:rFonts w:ascii="Segoe UI Emoji" w:hAnsi="Segoe UI Emoji"/>
            <w:b w:val="0"/>
            <w:sz w:val="24"/>
            <w:szCs w:val="24"/>
          </w:rPr>
          <w:t>31</w:t>
        </w:r>
      </w:ins>
      <w:ins w:id="44" w:author="SGS" w:date="2013-01-31T15:03:00Z">
        <w:r w:rsidRPr="00EE190A">
          <w:rPr>
            <w:rStyle w:val="Strong"/>
            <w:rFonts w:ascii="Segoe UI Emoji" w:hAnsi="Segoe UI Emoji"/>
            <w:b w:val="0"/>
            <w:sz w:val="24"/>
            <w:szCs w:val="24"/>
          </w:rPr>
          <w:t>-</w:t>
        </w:r>
      </w:ins>
      <w:ins w:id="45" w:author="SGS" w:date="2013-01-31T15:02:00Z">
        <w:r w:rsidRPr="00EE190A">
          <w:rPr>
            <w:rStyle w:val="Strong"/>
            <w:rFonts w:ascii="Segoe UI Emoji" w:hAnsi="Segoe UI Emoji"/>
            <w:b w:val="0"/>
            <w:sz w:val="24"/>
            <w:szCs w:val="24"/>
          </w:rPr>
          <w:t>50</w:t>
        </w:r>
      </w:ins>
      <w:ins w:id="46" w:author="SGS" w:date="2013-01-31T15:05:00Z">
        <w:r w:rsidRPr="00EE190A">
          <w:rPr>
            <w:rStyle w:val="Strong"/>
            <w:rFonts w:ascii="Segoe UI Emoji" w:hAnsi="Segoe UI Emoji"/>
            <w:b w:val="0"/>
            <w:sz w:val="24"/>
            <w:szCs w:val="24"/>
          </w:rPr>
          <w:t>, dated 23/11/1995</w:t>
        </w:r>
      </w:ins>
    </w:p>
    <w:p w:rsidR="00520DC4" w:rsidRPr="00EE190A" w:rsidDel="00A534D6" w:rsidRDefault="00520DC4" w:rsidP="0066571A">
      <w:pPr>
        <w:pStyle w:val="referenceitem"/>
        <w:numPr>
          <w:ilvl w:val="0"/>
          <w:numId w:val="0"/>
        </w:numPr>
        <w:spacing w:line="240" w:lineRule="auto"/>
        <w:ind w:left="227"/>
        <w:jc w:val="left"/>
        <w:rPr>
          <w:del w:id="47" w:author="PB Owner" w:date="2013-01-31T17:02:00Z"/>
          <w:rFonts w:ascii="Segoe UI Emoji" w:hAnsi="Segoe UI Emoji"/>
          <w:noProof/>
          <w:sz w:val="24"/>
          <w:szCs w:val="24"/>
        </w:rPr>
      </w:pPr>
      <w:ins w:id="48" w:author="SGS" w:date="2013-01-31T14:47:00Z">
        <w:r w:rsidRPr="00EE190A">
          <w:rPr>
            <w:rStyle w:val="Strong"/>
            <w:rFonts w:ascii="Segoe UI Emoji" w:hAnsi="Segoe UI Emoji"/>
            <w:b w:val="0"/>
            <w:sz w:val="24"/>
            <w:szCs w:val="24"/>
          </w:rPr>
          <w:t xml:space="preserve">European Commission </w:t>
        </w:r>
      </w:ins>
      <w:proofErr w:type="gramStart"/>
      <w:ins w:id="49" w:author="SGS" w:date="2013-01-31T14:48:00Z">
        <w:r w:rsidRPr="00EE190A">
          <w:rPr>
            <w:rStyle w:val="Strong"/>
            <w:rFonts w:ascii="Segoe UI Emoji" w:hAnsi="Segoe UI Emoji"/>
            <w:b w:val="0"/>
            <w:sz w:val="24"/>
            <w:szCs w:val="24"/>
          </w:rPr>
          <w:t>COM(</w:t>
        </w:r>
        <w:proofErr w:type="gramEnd"/>
        <w:r w:rsidRPr="00EE190A">
          <w:rPr>
            <w:rStyle w:val="Strong"/>
            <w:rFonts w:ascii="Segoe UI Emoji" w:hAnsi="Segoe UI Emoji"/>
            <w:b w:val="0"/>
            <w:sz w:val="24"/>
            <w:szCs w:val="24"/>
          </w:rPr>
          <w:t xml:space="preserve">2012) 11 final 2012/0011 (COD). </w:t>
        </w:r>
      </w:ins>
      <w:ins w:id="50" w:author="SGS" w:date="2013-01-31T14:49:00Z">
        <w:r w:rsidRPr="00EE190A">
          <w:rPr>
            <w:rStyle w:val="Strong"/>
            <w:rFonts w:ascii="Segoe UI Emoji" w:hAnsi="Segoe UI Emoji"/>
            <w:b w:val="0"/>
            <w:sz w:val="24"/>
            <w:szCs w:val="24"/>
          </w:rPr>
          <w:t>Proposal for a</w:t>
        </w:r>
      </w:ins>
      <w:ins w:id="51" w:author="SGS" w:date="2013-01-31T14:54:00Z">
        <w:r w:rsidRPr="00EE190A">
          <w:rPr>
            <w:rStyle w:val="Strong"/>
            <w:rFonts w:ascii="Segoe UI Emoji" w:hAnsi="Segoe UI Emoji"/>
            <w:b w:val="0"/>
            <w:sz w:val="24"/>
            <w:szCs w:val="24"/>
          </w:rPr>
          <w:t xml:space="preserve"> </w:t>
        </w:r>
      </w:ins>
      <w:ins w:id="52" w:author="SGS" w:date="2013-01-31T14:49:00Z">
        <w:r w:rsidRPr="00EE190A">
          <w:rPr>
            <w:rStyle w:val="Strong"/>
            <w:rFonts w:ascii="Segoe UI Emoji" w:hAnsi="Segoe UI Emoji"/>
            <w:b w:val="0"/>
            <w:sz w:val="24"/>
            <w:szCs w:val="24"/>
          </w:rPr>
          <w:t>REGULATION OF THE EUROPEAN PARLIAMENT AND OF THE COUNCIL</w:t>
        </w:r>
      </w:ins>
      <w:ins w:id="53" w:author="SGS" w:date="2013-01-31T14:54:00Z">
        <w:r w:rsidRPr="00EE190A">
          <w:rPr>
            <w:rStyle w:val="Strong"/>
            <w:rFonts w:ascii="Segoe UI Emoji" w:hAnsi="Segoe UI Emoji"/>
            <w:b w:val="0"/>
            <w:sz w:val="24"/>
            <w:szCs w:val="24"/>
          </w:rPr>
          <w:t xml:space="preserve"> </w:t>
        </w:r>
      </w:ins>
      <w:ins w:id="54" w:author="SGS" w:date="2013-01-31T14:49:00Z">
        <w:r w:rsidRPr="00EE190A">
          <w:rPr>
            <w:rStyle w:val="Strong"/>
            <w:rFonts w:ascii="Segoe UI Emoji" w:hAnsi="Segoe UI Emoji"/>
            <w:b w:val="0"/>
            <w:sz w:val="24"/>
            <w:szCs w:val="24"/>
          </w:rPr>
          <w:t>on the protection of individuals with regard to the processing of personal data and on the free movement of such data (General Data Protection Regulation)</w:t>
        </w:r>
      </w:ins>
    </w:p>
    <w:p w:rsidR="00803DB8" w:rsidRPr="00EE190A" w:rsidRDefault="00287392" w:rsidP="0066571A">
      <w:pPr>
        <w:pStyle w:val="referenceitem"/>
        <w:numPr>
          <w:ilvl w:val="0"/>
          <w:numId w:val="0"/>
        </w:numPr>
        <w:spacing w:line="240" w:lineRule="auto"/>
        <w:ind w:left="227"/>
        <w:rPr>
          <w:rFonts w:ascii="Segoe UI Emoji" w:hAnsi="Segoe UI Emoji"/>
          <w:sz w:val="24"/>
          <w:szCs w:val="24"/>
        </w:rPr>
      </w:pPr>
      <w:r w:rsidRPr="00EE190A">
        <w:rPr>
          <w:rFonts w:ascii="Segoe UI Emoji" w:hAnsi="Segoe UI Emoji"/>
          <w:sz w:val="24"/>
          <w:szCs w:val="24"/>
        </w:rPr>
        <w:fldChar w:fldCharType="end"/>
      </w:r>
    </w:p>
    <w:p w:rsidR="004711A1" w:rsidRPr="00EE190A" w:rsidRDefault="004711A1" w:rsidP="0066571A">
      <w:pPr>
        <w:pStyle w:val="referenceitem"/>
        <w:numPr>
          <w:ilvl w:val="0"/>
          <w:numId w:val="0"/>
        </w:numPr>
        <w:spacing w:line="240" w:lineRule="auto"/>
        <w:ind w:left="227"/>
        <w:rPr>
          <w:rFonts w:ascii="Segoe UI Emoji" w:hAnsi="Segoe UI Emoji"/>
          <w:sz w:val="24"/>
          <w:szCs w:val="24"/>
          <w:lang w:eastAsia="en-GB"/>
        </w:rPr>
      </w:pPr>
      <w:proofErr w:type="gramStart"/>
      <w:r w:rsidRPr="00EE190A">
        <w:rPr>
          <w:rFonts w:ascii="Segoe UI Emoji" w:hAnsi="Segoe UI Emoji"/>
          <w:sz w:val="24"/>
          <w:szCs w:val="24"/>
          <w:lang w:eastAsia="en-GB"/>
        </w:rPr>
        <w:t>2.United</w:t>
      </w:r>
      <w:proofErr w:type="gramEnd"/>
      <w:r w:rsidRPr="00EE190A">
        <w:rPr>
          <w:rFonts w:ascii="Segoe UI Emoji" w:hAnsi="Segoe UI Emoji"/>
          <w:sz w:val="24"/>
          <w:szCs w:val="24"/>
          <w:lang w:eastAsia="en-GB"/>
        </w:rPr>
        <w:t xml:space="preserve"> Nations Convention on the Rights of Persons with Disabilities</w:t>
      </w:r>
    </w:p>
    <w:p w:rsidR="004711A1" w:rsidRPr="00EE190A" w:rsidRDefault="004711A1" w:rsidP="0066571A">
      <w:pPr>
        <w:pStyle w:val="referenceitem"/>
        <w:numPr>
          <w:ilvl w:val="0"/>
          <w:numId w:val="0"/>
        </w:numPr>
        <w:spacing w:line="240" w:lineRule="auto"/>
        <w:rPr>
          <w:rFonts w:ascii="Segoe UI Emoji" w:hAnsi="Segoe UI Emoji"/>
          <w:sz w:val="24"/>
          <w:szCs w:val="24"/>
          <w:lang w:eastAsia="en-GB"/>
        </w:rPr>
      </w:pPr>
    </w:p>
    <w:p w:rsidR="004711A1" w:rsidRPr="00EE190A" w:rsidRDefault="004711A1" w:rsidP="0066571A">
      <w:pPr>
        <w:pStyle w:val="referenceitem"/>
        <w:numPr>
          <w:ilvl w:val="0"/>
          <w:numId w:val="0"/>
        </w:numPr>
        <w:spacing w:line="240" w:lineRule="auto"/>
        <w:rPr>
          <w:rFonts w:ascii="Segoe UI Emoji" w:hAnsi="Segoe UI Emoji"/>
          <w:sz w:val="24"/>
          <w:szCs w:val="24"/>
          <w:lang w:eastAsia="en-GB"/>
        </w:rPr>
      </w:pPr>
    </w:p>
    <w:p w:rsidR="004711A1" w:rsidRPr="00EE190A" w:rsidRDefault="004711A1" w:rsidP="0066571A">
      <w:pPr>
        <w:pStyle w:val="referenceitem"/>
        <w:numPr>
          <w:ilvl w:val="0"/>
          <w:numId w:val="0"/>
        </w:numPr>
        <w:spacing w:line="240" w:lineRule="auto"/>
        <w:ind w:left="227" w:hanging="114"/>
        <w:rPr>
          <w:rFonts w:ascii="Segoe UI Emoji" w:hAnsi="Segoe UI Emoji"/>
          <w:sz w:val="24"/>
          <w:szCs w:val="24"/>
          <w:lang w:eastAsia="en-GB"/>
        </w:rPr>
      </w:pPr>
      <w:proofErr w:type="gramStart"/>
      <w:r w:rsidRPr="00EE190A">
        <w:rPr>
          <w:rFonts w:ascii="Segoe UI Emoji" w:hAnsi="Segoe UI Emoji"/>
          <w:sz w:val="24"/>
          <w:szCs w:val="24"/>
          <w:lang w:eastAsia="en-GB"/>
        </w:rPr>
        <w:t>3.Informatics</w:t>
      </w:r>
      <w:proofErr w:type="gramEnd"/>
      <w:r w:rsidRPr="00EE190A">
        <w:rPr>
          <w:rFonts w:ascii="Segoe UI Emoji" w:hAnsi="Segoe UI Emoji"/>
          <w:sz w:val="24"/>
          <w:szCs w:val="24"/>
          <w:lang w:eastAsia="en-GB"/>
        </w:rPr>
        <w:t xml:space="preserve"> in Primary care 2006 14:55-7 PHCSG British Computer Society “Sharing electronic records – the patient’s view” John Powell, Richard </w:t>
      </w:r>
      <w:proofErr w:type="spellStart"/>
      <w:r w:rsidRPr="00EE190A">
        <w:rPr>
          <w:rFonts w:ascii="Segoe UI Emoji" w:hAnsi="Segoe UI Emoji"/>
          <w:sz w:val="24"/>
          <w:szCs w:val="24"/>
          <w:lang w:eastAsia="en-GB"/>
        </w:rPr>
        <w:t>Fitton</w:t>
      </w:r>
      <w:proofErr w:type="spellEnd"/>
      <w:r w:rsidRPr="00EE190A">
        <w:rPr>
          <w:rFonts w:ascii="Segoe UI Emoji" w:hAnsi="Segoe UI Emoji"/>
          <w:sz w:val="24"/>
          <w:szCs w:val="24"/>
          <w:lang w:eastAsia="en-GB"/>
        </w:rPr>
        <w:t xml:space="preserve">, Caroline </w:t>
      </w:r>
      <w:proofErr w:type="spellStart"/>
      <w:r w:rsidRPr="00EE190A">
        <w:rPr>
          <w:rFonts w:ascii="Segoe UI Emoji" w:hAnsi="Segoe UI Emoji"/>
          <w:sz w:val="24"/>
          <w:szCs w:val="24"/>
          <w:lang w:eastAsia="en-GB"/>
        </w:rPr>
        <w:t>Fitton</w:t>
      </w:r>
      <w:proofErr w:type="spellEnd"/>
    </w:p>
    <w:p w:rsidR="004711A1" w:rsidRPr="00EE190A" w:rsidRDefault="004711A1" w:rsidP="0066571A">
      <w:pPr>
        <w:pStyle w:val="referenceitem"/>
        <w:numPr>
          <w:ilvl w:val="0"/>
          <w:numId w:val="0"/>
        </w:numPr>
        <w:spacing w:line="240" w:lineRule="auto"/>
        <w:ind w:left="227" w:hanging="114"/>
        <w:rPr>
          <w:rFonts w:ascii="Segoe UI Emoji" w:hAnsi="Segoe UI Emoji"/>
          <w:sz w:val="24"/>
          <w:szCs w:val="24"/>
          <w:lang w:eastAsia="en-GB"/>
        </w:rPr>
      </w:pPr>
    </w:p>
    <w:p w:rsidR="00175826" w:rsidRPr="00EE190A" w:rsidRDefault="004711A1" w:rsidP="0066571A">
      <w:pPr>
        <w:spacing w:line="240" w:lineRule="auto"/>
        <w:rPr>
          <w:rFonts w:ascii="Segoe UI Emoji" w:hAnsi="Segoe UI Emoji"/>
          <w:sz w:val="24"/>
          <w:szCs w:val="24"/>
        </w:rPr>
      </w:pPr>
      <w:r w:rsidRPr="00EE190A">
        <w:rPr>
          <w:rFonts w:ascii="Segoe UI Emoji" w:hAnsi="Segoe UI Emoji"/>
          <w:sz w:val="24"/>
          <w:szCs w:val="24"/>
          <w:lang w:eastAsia="en-GB"/>
        </w:rPr>
        <w:t>4.</w:t>
      </w:r>
      <w:r w:rsidR="00175826" w:rsidRPr="00EE190A">
        <w:rPr>
          <w:rFonts w:ascii="Segoe UI Emoji" w:hAnsi="Segoe UI Emoji"/>
          <w:sz w:val="24"/>
          <w:szCs w:val="24"/>
        </w:rPr>
        <w:t xml:space="preserve"> </w:t>
      </w:r>
      <w:proofErr w:type="spellStart"/>
      <w:r w:rsidR="00175826" w:rsidRPr="00EE190A">
        <w:rPr>
          <w:rFonts w:ascii="Segoe UI Emoji" w:hAnsi="Segoe UI Emoji"/>
          <w:sz w:val="24"/>
          <w:szCs w:val="24"/>
        </w:rPr>
        <w:t>Lond</w:t>
      </w:r>
      <w:proofErr w:type="spellEnd"/>
      <w:r w:rsidR="00175826" w:rsidRPr="00EE190A">
        <w:rPr>
          <w:rFonts w:ascii="Segoe UI Emoji" w:hAnsi="Segoe UI Emoji"/>
          <w:sz w:val="24"/>
          <w:szCs w:val="24"/>
        </w:rPr>
        <w:t xml:space="preserve">. J. Prim. Care 6 (2014) 8–15C. </w:t>
      </w:r>
      <w:proofErr w:type="spellStart"/>
      <w:r w:rsidR="00175826" w:rsidRPr="00EE190A">
        <w:rPr>
          <w:rFonts w:ascii="Segoe UI Emoji" w:hAnsi="Segoe UI Emoji"/>
          <w:sz w:val="24"/>
          <w:szCs w:val="24"/>
        </w:rPr>
        <w:t>Fitton</w:t>
      </w:r>
      <w:proofErr w:type="spellEnd"/>
      <w:r w:rsidR="00175826" w:rsidRPr="00EE190A">
        <w:rPr>
          <w:rFonts w:ascii="Segoe UI Emoji" w:hAnsi="Segoe UI Emoji"/>
          <w:sz w:val="24"/>
          <w:szCs w:val="24"/>
        </w:rPr>
        <w:t xml:space="preserve">, R. </w:t>
      </w:r>
      <w:proofErr w:type="spellStart"/>
      <w:r w:rsidR="00175826" w:rsidRPr="00EE190A">
        <w:rPr>
          <w:rFonts w:ascii="Segoe UI Emoji" w:hAnsi="Segoe UI Emoji"/>
          <w:sz w:val="24"/>
          <w:szCs w:val="24"/>
        </w:rPr>
        <w:t>Fitton</w:t>
      </w:r>
      <w:proofErr w:type="spellEnd"/>
      <w:r w:rsidR="00175826" w:rsidRPr="00EE190A">
        <w:rPr>
          <w:rFonts w:ascii="Segoe UI Emoji" w:hAnsi="Segoe UI Emoji"/>
          <w:sz w:val="24"/>
          <w:szCs w:val="24"/>
        </w:rPr>
        <w:t xml:space="preserve">, A. </w:t>
      </w:r>
      <w:proofErr w:type="spellStart"/>
      <w:r w:rsidR="00175826" w:rsidRPr="00EE190A">
        <w:rPr>
          <w:rFonts w:ascii="Segoe UI Emoji" w:hAnsi="Segoe UI Emoji"/>
          <w:sz w:val="24"/>
          <w:szCs w:val="24"/>
        </w:rPr>
        <w:t>Hannan</w:t>
      </w:r>
      <w:proofErr w:type="spellEnd"/>
      <w:r w:rsidR="00175826" w:rsidRPr="00EE190A">
        <w:rPr>
          <w:rFonts w:ascii="Segoe UI Emoji" w:hAnsi="Segoe UI Emoji"/>
          <w:sz w:val="24"/>
          <w:szCs w:val="24"/>
        </w:rPr>
        <w:t xml:space="preserve">, B. Fisher, L. Morgan, The impact of patient record access on appointments and telephone calls in two English general practices. A population based study, </w:t>
      </w:r>
    </w:p>
    <w:p w:rsidR="00175826" w:rsidRPr="00EE190A" w:rsidRDefault="00175826" w:rsidP="0066571A">
      <w:pPr>
        <w:spacing w:line="240" w:lineRule="auto"/>
        <w:rPr>
          <w:rFonts w:ascii="Segoe UI Emoji" w:hAnsi="Segoe UI Emoji"/>
          <w:bCs/>
          <w:iCs/>
          <w:sz w:val="24"/>
          <w:szCs w:val="24"/>
        </w:rPr>
      </w:pPr>
    </w:p>
    <w:p w:rsidR="004711A1" w:rsidRPr="00EE190A" w:rsidRDefault="00175826" w:rsidP="0066571A">
      <w:pPr>
        <w:spacing w:line="240" w:lineRule="auto"/>
        <w:rPr>
          <w:rFonts w:ascii="Segoe UI Emoji" w:hAnsi="Segoe UI Emoji"/>
          <w:bCs/>
          <w:sz w:val="24"/>
          <w:szCs w:val="24"/>
        </w:rPr>
      </w:pPr>
      <w:r w:rsidRPr="00EE190A">
        <w:rPr>
          <w:rFonts w:ascii="Segoe UI Emoji" w:hAnsi="Segoe UI Emoji"/>
          <w:bCs/>
          <w:iCs/>
          <w:sz w:val="24"/>
          <w:szCs w:val="24"/>
        </w:rPr>
        <w:t>5.International Journal of</w:t>
      </w:r>
      <w:r w:rsidRPr="00EE190A">
        <w:rPr>
          <w:rFonts w:ascii="Segoe UI Emoji" w:hAnsi="Segoe UI Emoji"/>
          <w:sz w:val="24"/>
          <w:szCs w:val="24"/>
        </w:rPr>
        <w:t xml:space="preserve"> medical informatics –</w:t>
      </w:r>
      <w:proofErr w:type="spellStart"/>
      <w:r w:rsidRPr="00EE190A">
        <w:rPr>
          <w:rFonts w:ascii="Segoe UI Emoji" w:hAnsi="Segoe UI Emoji"/>
          <w:bCs/>
          <w:iCs/>
          <w:sz w:val="24"/>
          <w:szCs w:val="24"/>
        </w:rPr>
        <w:t>Syed</w:t>
      </w:r>
      <w:proofErr w:type="spellEnd"/>
      <w:r w:rsidRPr="00EE190A">
        <w:rPr>
          <w:rFonts w:ascii="Segoe UI Emoji" w:hAnsi="Segoe UI Emoji"/>
          <w:bCs/>
          <w:iCs/>
          <w:sz w:val="24"/>
          <w:szCs w:val="24"/>
        </w:rPr>
        <w:t xml:space="preserve"> </w:t>
      </w:r>
      <w:proofErr w:type="spellStart"/>
      <w:r w:rsidRPr="00EE190A">
        <w:rPr>
          <w:rFonts w:ascii="Segoe UI Emoji" w:hAnsi="Segoe UI Emoji"/>
          <w:bCs/>
          <w:iCs/>
          <w:sz w:val="24"/>
          <w:szCs w:val="24"/>
        </w:rPr>
        <w:t>Ghulam</w:t>
      </w:r>
      <w:proofErr w:type="spellEnd"/>
      <w:r w:rsidRPr="00EE190A">
        <w:rPr>
          <w:rFonts w:ascii="Segoe UI Emoji" w:hAnsi="Segoe UI Emoji"/>
          <w:bCs/>
          <w:iCs/>
          <w:sz w:val="24"/>
          <w:szCs w:val="24"/>
        </w:rPr>
        <w:t xml:space="preserve"> </w:t>
      </w:r>
      <w:proofErr w:type="spellStart"/>
      <w:r w:rsidRPr="00EE190A">
        <w:rPr>
          <w:rFonts w:ascii="Segoe UI Emoji" w:hAnsi="Segoe UI Emoji"/>
          <w:bCs/>
          <w:iCs/>
          <w:sz w:val="24"/>
          <w:szCs w:val="24"/>
        </w:rPr>
        <w:t>Sarwar</w:t>
      </w:r>
      <w:proofErr w:type="spellEnd"/>
      <w:r w:rsidRPr="00EE190A">
        <w:rPr>
          <w:rFonts w:ascii="Segoe UI Emoji" w:hAnsi="Segoe UI Emoji"/>
          <w:bCs/>
          <w:iCs/>
          <w:sz w:val="24"/>
          <w:szCs w:val="24"/>
        </w:rPr>
        <w:t xml:space="preserve"> Shah, Richard </w:t>
      </w:r>
      <w:proofErr w:type="spellStart"/>
      <w:r w:rsidRPr="00EE190A">
        <w:rPr>
          <w:rFonts w:ascii="Segoe UI Emoji" w:hAnsi="Segoe UI Emoji"/>
          <w:bCs/>
          <w:iCs/>
          <w:sz w:val="24"/>
          <w:szCs w:val="24"/>
        </w:rPr>
        <w:t>Fitton</w:t>
      </w:r>
      <w:proofErr w:type="spellEnd"/>
      <w:r w:rsidRPr="00EE190A">
        <w:rPr>
          <w:rFonts w:ascii="Segoe UI Emoji" w:hAnsi="Segoe UI Emoji"/>
          <w:bCs/>
          <w:iCs/>
          <w:sz w:val="24"/>
          <w:szCs w:val="24"/>
        </w:rPr>
        <w:t xml:space="preserve">, Amir </w:t>
      </w:r>
      <w:proofErr w:type="spellStart"/>
      <w:r w:rsidRPr="00EE190A">
        <w:rPr>
          <w:rFonts w:ascii="Segoe UI Emoji" w:hAnsi="Segoe UI Emoji"/>
          <w:bCs/>
          <w:iCs/>
          <w:sz w:val="24"/>
          <w:szCs w:val="24"/>
        </w:rPr>
        <w:t>Hannan</w:t>
      </w:r>
      <w:proofErr w:type="spellEnd"/>
      <w:r w:rsidRPr="00EE190A">
        <w:rPr>
          <w:rFonts w:ascii="Segoe UI Emoji" w:hAnsi="Segoe UI Emoji"/>
          <w:bCs/>
          <w:iCs/>
          <w:sz w:val="24"/>
          <w:szCs w:val="24"/>
        </w:rPr>
        <w:t xml:space="preserve">, </w:t>
      </w:r>
      <w:proofErr w:type="spellStart"/>
      <w:r w:rsidRPr="00EE190A">
        <w:rPr>
          <w:rFonts w:ascii="Segoe UI Emoji" w:hAnsi="Segoe UI Emoji"/>
          <w:bCs/>
          <w:iCs/>
          <w:sz w:val="24"/>
          <w:szCs w:val="24"/>
        </w:rPr>
        <w:t>BrianFisher</w:t>
      </w:r>
      <w:proofErr w:type="spellEnd"/>
      <w:r w:rsidRPr="00EE190A">
        <w:rPr>
          <w:rFonts w:ascii="Segoe UI Emoji" w:hAnsi="Segoe UI Emoji"/>
          <w:bCs/>
          <w:iCs/>
          <w:sz w:val="24"/>
          <w:szCs w:val="24"/>
        </w:rPr>
        <w:t>, Terry Young, Julie Barnett</w:t>
      </w:r>
      <w:r w:rsidRPr="00EE190A">
        <w:rPr>
          <w:rFonts w:ascii="Segoe UI Emoji" w:hAnsi="Segoe UI Emoji"/>
          <w:bCs/>
          <w:sz w:val="24"/>
          <w:szCs w:val="24"/>
        </w:rPr>
        <w:t xml:space="preserve"> “Accessing personal medical records online: A means to what ends?”</w:t>
      </w:r>
    </w:p>
    <w:p w:rsidR="000F1E90" w:rsidRPr="00EE190A" w:rsidRDefault="000F1E90" w:rsidP="0066571A">
      <w:pPr>
        <w:spacing w:line="240" w:lineRule="auto"/>
        <w:rPr>
          <w:rFonts w:ascii="Segoe UI Emoji" w:hAnsi="Segoe UI Emoji"/>
          <w:bCs/>
          <w:sz w:val="24"/>
          <w:szCs w:val="24"/>
        </w:rPr>
      </w:pPr>
    </w:p>
    <w:p w:rsidR="00744BA6" w:rsidRPr="00EE190A" w:rsidRDefault="00744BA6" w:rsidP="0066571A">
      <w:pPr>
        <w:spacing w:line="240" w:lineRule="auto"/>
        <w:rPr>
          <w:rFonts w:ascii="Segoe UI Emoji" w:hAnsi="Segoe UI Emoji"/>
          <w:sz w:val="24"/>
          <w:szCs w:val="24"/>
          <w:lang w:eastAsia="en-GB"/>
        </w:rPr>
      </w:pPr>
      <w:r w:rsidRPr="00EE190A">
        <w:rPr>
          <w:rFonts w:ascii="Segoe UI Emoji" w:hAnsi="Segoe UI Emoji"/>
          <w:bCs/>
          <w:sz w:val="24"/>
          <w:szCs w:val="24"/>
        </w:rPr>
        <w:t xml:space="preserve">6. </w:t>
      </w:r>
      <w:r w:rsidRPr="00EE190A">
        <w:rPr>
          <w:rFonts w:ascii="Segoe UI Emoji" w:hAnsi="Segoe UI Emoji"/>
          <w:sz w:val="24"/>
          <w:szCs w:val="24"/>
          <w:lang w:eastAsia="en-GB"/>
        </w:rPr>
        <w:t xml:space="preserve">Medical and Care </w:t>
      </w:r>
      <w:proofErr w:type="spellStart"/>
      <w:r w:rsidRPr="00EE190A">
        <w:rPr>
          <w:rFonts w:ascii="Segoe UI Emoji" w:hAnsi="Segoe UI Emoji"/>
          <w:sz w:val="24"/>
          <w:szCs w:val="24"/>
          <w:lang w:eastAsia="en-GB"/>
        </w:rPr>
        <w:t>Compunetics</w:t>
      </w:r>
      <w:proofErr w:type="spellEnd"/>
      <w:r w:rsidRPr="00EE190A">
        <w:rPr>
          <w:rFonts w:ascii="Segoe UI Emoji" w:hAnsi="Segoe UI Emoji"/>
          <w:sz w:val="24"/>
          <w:szCs w:val="24"/>
          <w:lang w:eastAsia="en-GB"/>
        </w:rPr>
        <w:t xml:space="preserve"> 4 </w:t>
      </w:r>
    </w:p>
    <w:p w:rsidR="00744BA6" w:rsidRPr="00EE190A" w:rsidRDefault="00744BA6" w:rsidP="0066571A">
      <w:pPr>
        <w:spacing w:line="240" w:lineRule="auto"/>
        <w:rPr>
          <w:rFonts w:ascii="Segoe UI Emoji" w:hAnsi="Segoe UI Emoji"/>
          <w:sz w:val="24"/>
          <w:szCs w:val="24"/>
          <w:lang w:eastAsia="en-GB"/>
        </w:rPr>
      </w:pPr>
      <w:r w:rsidRPr="00EE190A">
        <w:rPr>
          <w:rFonts w:ascii="Segoe UI Emoji" w:hAnsi="Segoe UI Emoji"/>
          <w:sz w:val="24"/>
          <w:szCs w:val="24"/>
          <w:lang w:eastAsia="en-GB"/>
        </w:rPr>
        <w:t xml:space="preserve">L. </w:t>
      </w:r>
      <w:proofErr w:type="spellStart"/>
      <w:r w:rsidRPr="00EE190A">
        <w:rPr>
          <w:rFonts w:ascii="Segoe UI Emoji" w:hAnsi="Segoe UI Emoji"/>
          <w:sz w:val="24"/>
          <w:szCs w:val="24"/>
          <w:lang w:eastAsia="en-GB"/>
        </w:rPr>
        <w:t>Bos</w:t>
      </w:r>
      <w:proofErr w:type="spellEnd"/>
      <w:r w:rsidRPr="00EE190A">
        <w:rPr>
          <w:rFonts w:ascii="Segoe UI Emoji" w:hAnsi="Segoe UI Emoji"/>
          <w:sz w:val="24"/>
          <w:szCs w:val="24"/>
          <w:lang w:eastAsia="en-GB"/>
        </w:rPr>
        <w:t xml:space="preserve"> and B. </w:t>
      </w:r>
      <w:proofErr w:type="spellStart"/>
      <w:r w:rsidRPr="00EE190A">
        <w:rPr>
          <w:rFonts w:ascii="Segoe UI Emoji" w:hAnsi="Segoe UI Emoji"/>
          <w:sz w:val="24"/>
          <w:szCs w:val="24"/>
          <w:lang w:eastAsia="en-GB"/>
        </w:rPr>
        <w:t>Blobel</w:t>
      </w:r>
      <w:proofErr w:type="spellEnd"/>
      <w:r w:rsidRPr="00EE190A">
        <w:rPr>
          <w:rFonts w:ascii="Segoe UI Emoji" w:hAnsi="Segoe UI Emoji"/>
          <w:sz w:val="24"/>
          <w:szCs w:val="24"/>
          <w:lang w:eastAsia="en-GB"/>
        </w:rPr>
        <w:t xml:space="preserve"> (Eds.) “Towards a Partnership of Trust” </w:t>
      </w:r>
    </w:p>
    <w:p w:rsidR="00744BA6" w:rsidRPr="00EE190A" w:rsidRDefault="00744BA6" w:rsidP="0066571A">
      <w:pPr>
        <w:spacing w:line="240" w:lineRule="auto"/>
        <w:rPr>
          <w:rFonts w:ascii="Segoe UI Emoji" w:hAnsi="Segoe UI Emoji"/>
          <w:sz w:val="24"/>
          <w:szCs w:val="24"/>
          <w:lang w:eastAsia="en-GB"/>
        </w:rPr>
      </w:pPr>
      <w:r w:rsidRPr="00EE190A">
        <w:rPr>
          <w:rFonts w:ascii="Segoe UI Emoji" w:hAnsi="Segoe UI Emoji"/>
          <w:sz w:val="24"/>
          <w:szCs w:val="24"/>
          <w:lang w:eastAsia="en-GB"/>
        </w:rPr>
        <w:t xml:space="preserve">Dr Amir </w:t>
      </w:r>
      <w:proofErr w:type="spellStart"/>
      <w:r w:rsidRPr="00EE190A">
        <w:rPr>
          <w:rFonts w:ascii="Segoe UI Emoji" w:hAnsi="Segoe UI Emoji"/>
          <w:sz w:val="24"/>
          <w:szCs w:val="24"/>
          <w:lang w:eastAsia="en-GB"/>
        </w:rPr>
        <w:t>Hannan</w:t>
      </w:r>
      <w:proofErr w:type="spellEnd"/>
      <w:r w:rsidRPr="00EE190A">
        <w:rPr>
          <w:rFonts w:ascii="Segoe UI Emoji" w:hAnsi="Segoe UI Emoji"/>
          <w:sz w:val="24"/>
          <w:szCs w:val="24"/>
          <w:lang w:eastAsia="en-GB"/>
        </w:rPr>
        <w:t xml:space="preserve">, B.Sc., M.B. </w:t>
      </w:r>
      <w:proofErr w:type="spellStart"/>
      <w:r w:rsidRPr="00EE190A">
        <w:rPr>
          <w:rFonts w:ascii="Segoe UI Emoji" w:hAnsi="Segoe UI Emoji"/>
          <w:sz w:val="24"/>
          <w:szCs w:val="24"/>
          <w:lang w:eastAsia="en-GB"/>
        </w:rPr>
        <w:t>Ch.B</w:t>
      </w:r>
      <w:proofErr w:type="spellEnd"/>
      <w:r w:rsidRPr="00EE190A">
        <w:rPr>
          <w:rFonts w:ascii="Segoe UI Emoji" w:hAnsi="Segoe UI Emoji"/>
          <w:sz w:val="24"/>
          <w:szCs w:val="24"/>
          <w:lang w:eastAsia="en-GB"/>
        </w:rPr>
        <w:t xml:space="preserve">, M.R.C.G.P. General Practitioner &amp; Fred Webber, B.Sc., </w:t>
      </w:r>
      <w:proofErr w:type="spellStart"/>
      <w:r w:rsidRPr="00EE190A">
        <w:rPr>
          <w:rFonts w:ascii="Segoe UI Emoji" w:hAnsi="Segoe UI Emoji"/>
          <w:sz w:val="24"/>
          <w:szCs w:val="24"/>
          <w:lang w:eastAsia="en-GB"/>
        </w:rPr>
        <w:t>Ph.D.patient</w:t>
      </w:r>
      <w:proofErr w:type="spellEnd"/>
    </w:p>
    <w:p w:rsidR="00FB0EC4" w:rsidRPr="00EE190A" w:rsidRDefault="00FB0EC4" w:rsidP="0066571A">
      <w:pPr>
        <w:spacing w:line="240" w:lineRule="auto"/>
        <w:rPr>
          <w:rFonts w:ascii="Segoe UI Emoji" w:hAnsi="Segoe UI Emoji"/>
          <w:bCs/>
          <w:sz w:val="24"/>
          <w:szCs w:val="24"/>
        </w:rPr>
      </w:pPr>
    </w:p>
    <w:p w:rsidR="000F1E90" w:rsidRPr="00EE190A" w:rsidRDefault="000F1E90" w:rsidP="0066571A">
      <w:pPr>
        <w:pStyle w:val="Heading10"/>
        <w:spacing w:line="240" w:lineRule="auto"/>
        <w:jc w:val="left"/>
        <w:rPr>
          <w:rFonts w:ascii="Segoe UI Emoji" w:hAnsi="Segoe UI Emoji" w:cstheme="minorHAnsi"/>
          <w:b w:val="0"/>
          <w:color w:val="auto"/>
          <w:sz w:val="24"/>
          <w:szCs w:val="24"/>
        </w:rPr>
      </w:pPr>
      <w:r w:rsidRPr="00EE190A">
        <w:rPr>
          <w:rFonts w:ascii="Segoe UI Emoji" w:hAnsi="Segoe UI Emoji" w:cstheme="minorHAnsi"/>
          <w:b w:val="0"/>
          <w:color w:val="auto"/>
          <w:sz w:val="24"/>
          <w:szCs w:val="24"/>
        </w:rPr>
        <w:t xml:space="preserve">7. </w:t>
      </w:r>
      <w:bookmarkStart w:id="55" w:name="_Toc505594442"/>
      <w:r w:rsidRPr="00EE190A">
        <w:rPr>
          <w:rFonts w:ascii="Segoe UI Emoji" w:hAnsi="Segoe UI Emoji" w:cstheme="minorHAnsi"/>
          <w:b w:val="0"/>
          <w:color w:val="auto"/>
          <w:sz w:val="24"/>
          <w:szCs w:val="24"/>
        </w:rPr>
        <w:t xml:space="preserve">Culture and Change at </w:t>
      </w:r>
      <w:proofErr w:type="gramStart"/>
      <w:r w:rsidRPr="00EE190A">
        <w:rPr>
          <w:rFonts w:ascii="Segoe UI Emoji" w:hAnsi="Segoe UI Emoji" w:cstheme="minorHAnsi"/>
          <w:b w:val="0"/>
          <w:color w:val="auto"/>
          <w:sz w:val="24"/>
          <w:szCs w:val="24"/>
        </w:rPr>
        <w:t>The</w:t>
      </w:r>
      <w:proofErr w:type="gramEnd"/>
      <w:r w:rsidRPr="00EE190A">
        <w:rPr>
          <w:rFonts w:ascii="Segoe UI Emoji" w:hAnsi="Segoe UI Emoji" w:cstheme="minorHAnsi"/>
          <w:b w:val="0"/>
          <w:color w:val="auto"/>
          <w:sz w:val="24"/>
          <w:szCs w:val="24"/>
        </w:rPr>
        <w:t xml:space="preserve"> Hadfield Medical Centre</w:t>
      </w:r>
      <w:bookmarkEnd w:id="55"/>
      <w:r w:rsidRPr="00EE190A">
        <w:rPr>
          <w:rFonts w:ascii="Segoe UI Emoji" w:hAnsi="Segoe UI Emoji" w:cstheme="minorHAnsi"/>
          <w:b w:val="0"/>
          <w:color w:val="auto"/>
          <w:sz w:val="24"/>
          <w:szCs w:val="24"/>
        </w:rPr>
        <w:t xml:space="preserve">, </w:t>
      </w:r>
      <w:proofErr w:type="spellStart"/>
      <w:r w:rsidRPr="00EE190A">
        <w:rPr>
          <w:rFonts w:ascii="Segoe UI Emoji" w:hAnsi="Segoe UI Emoji" w:cstheme="minorHAnsi"/>
          <w:b w:val="0"/>
          <w:color w:val="auto"/>
          <w:sz w:val="24"/>
          <w:szCs w:val="24"/>
        </w:rPr>
        <w:t>Samina</w:t>
      </w:r>
      <w:proofErr w:type="spellEnd"/>
      <w:r w:rsidRPr="00EE190A">
        <w:rPr>
          <w:rFonts w:ascii="Segoe UI Emoji" w:hAnsi="Segoe UI Emoji" w:cstheme="minorHAnsi"/>
          <w:b w:val="0"/>
          <w:color w:val="auto"/>
          <w:sz w:val="24"/>
          <w:szCs w:val="24"/>
        </w:rPr>
        <w:t xml:space="preserve"> </w:t>
      </w:r>
      <w:proofErr w:type="spellStart"/>
      <w:r w:rsidRPr="00EE190A">
        <w:rPr>
          <w:rFonts w:ascii="Segoe UI Emoji" w:hAnsi="Segoe UI Emoji" w:cstheme="minorHAnsi"/>
          <w:b w:val="0"/>
          <w:color w:val="auto"/>
          <w:sz w:val="24"/>
          <w:szCs w:val="24"/>
        </w:rPr>
        <w:t>Munir</w:t>
      </w:r>
      <w:proofErr w:type="spellEnd"/>
      <w:r w:rsidRPr="00EE190A">
        <w:rPr>
          <w:rFonts w:ascii="Segoe UI Emoji" w:hAnsi="Segoe UI Emoji" w:cstheme="minorHAnsi"/>
          <w:b w:val="0"/>
          <w:color w:val="auto"/>
          <w:sz w:val="24"/>
          <w:szCs w:val="24"/>
        </w:rPr>
        <w:t xml:space="preserve"> </w:t>
      </w:r>
    </w:p>
    <w:p w:rsidR="000F1E90" w:rsidRPr="00EE190A" w:rsidRDefault="000F1E90" w:rsidP="0066571A">
      <w:pPr>
        <w:pStyle w:val="Heading20"/>
        <w:spacing w:line="240" w:lineRule="auto"/>
        <w:jc w:val="left"/>
        <w:rPr>
          <w:rFonts w:ascii="Segoe UI Emoji" w:hAnsi="Segoe UI Emoji" w:cstheme="minorHAnsi"/>
          <w:b w:val="0"/>
          <w:color w:val="auto"/>
          <w:sz w:val="24"/>
          <w:szCs w:val="24"/>
        </w:rPr>
      </w:pPr>
      <w:proofErr w:type="spellStart"/>
      <w:r w:rsidRPr="00EE190A">
        <w:rPr>
          <w:rFonts w:ascii="Segoe UI Emoji" w:hAnsi="Segoe UI Emoji" w:cstheme="minorHAnsi"/>
          <w:b w:val="0"/>
          <w:color w:val="auto"/>
          <w:sz w:val="24"/>
          <w:szCs w:val="24"/>
        </w:rPr>
        <w:t>Salford</w:t>
      </w:r>
      <w:proofErr w:type="spellEnd"/>
      <w:r w:rsidRPr="00EE190A">
        <w:rPr>
          <w:rFonts w:ascii="Segoe UI Emoji" w:hAnsi="Segoe UI Emoji" w:cstheme="minorHAnsi"/>
          <w:b w:val="0"/>
          <w:color w:val="auto"/>
          <w:sz w:val="24"/>
          <w:szCs w:val="24"/>
        </w:rPr>
        <w:t xml:space="preserve"> Health Informatics Research Environment (Shire) University of </w:t>
      </w:r>
      <w:proofErr w:type="spellStart"/>
      <w:r w:rsidRPr="00EE190A">
        <w:rPr>
          <w:rFonts w:ascii="Segoe UI Emoji" w:hAnsi="Segoe UI Emoji" w:cstheme="minorHAnsi"/>
          <w:b w:val="0"/>
          <w:color w:val="auto"/>
          <w:sz w:val="24"/>
          <w:szCs w:val="24"/>
        </w:rPr>
        <w:t>Salford</w:t>
      </w:r>
      <w:proofErr w:type="spellEnd"/>
      <w:r w:rsidRPr="00EE190A">
        <w:rPr>
          <w:rFonts w:ascii="Segoe UI Emoji" w:hAnsi="Segoe UI Emoji" w:cstheme="minorHAnsi"/>
          <w:b w:val="0"/>
          <w:color w:val="auto"/>
          <w:sz w:val="24"/>
          <w:szCs w:val="24"/>
        </w:rPr>
        <w:t xml:space="preserve"> </w:t>
      </w:r>
    </w:p>
    <w:p w:rsidR="000F1E90" w:rsidRPr="00EE190A" w:rsidRDefault="000F1E90" w:rsidP="0066571A">
      <w:pPr>
        <w:spacing w:line="240" w:lineRule="auto"/>
        <w:jc w:val="left"/>
        <w:rPr>
          <w:rFonts w:ascii="Segoe UI Emoji" w:hAnsi="Segoe UI Emoji" w:cstheme="minorHAnsi"/>
          <w:sz w:val="24"/>
          <w:szCs w:val="24"/>
        </w:rPr>
      </w:pPr>
      <w:r w:rsidRPr="00EE190A">
        <w:rPr>
          <w:rFonts w:ascii="Segoe UI Emoji" w:hAnsi="Segoe UI Emoji" w:cstheme="minorHAnsi"/>
          <w:sz w:val="24"/>
          <w:szCs w:val="24"/>
        </w:rPr>
        <w:t xml:space="preserve">&amp; Dr. Ruth </w:t>
      </w:r>
      <w:proofErr w:type="spellStart"/>
      <w:r w:rsidRPr="00EE190A">
        <w:rPr>
          <w:rFonts w:ascii="Segoe UI Emoji" w:hAnsi="Segoe UI Emoji" w:cstheme="minorHAnsi"/>
          <w:sz w:val="24"/>
          <w:szCs w:val="24"/>
        </w:rPr>
        <w:t>Boaden</w:t>
      </w:r>
      <w:proofErr w:type="spellEnd"/>
      <w:r w:rsidRPr="00EE190A">
        <w:rPr>
          <w:rFonts w:ascii="Segoe UI Emoji" w:hAnsi="Segoe UI Emoji" w:cstheme="minorHAnsi"/>
          <w:sz w:val="24"/>
          <w:szCs w:val="24"/>
        </w:rPr>
        <w:t xml:space="preserve"> Manchester School of Management University of Manchester Institute of Science and Technology (UMIST)</w:t>
      </w:r>
    </w:p>
    <w:p w:rsidR="0066571A" w:rsidRDefault="0066571A" w:rsidP="000F1E90">
      <w:pPr>
        <w:jc w:val="left"/>
        <w:rPr>
          <w:rFonts w:asciiTheme="minorHAnsi" w:hAnsiTheme="minorHAnsi" w:cstheme="minorHAnsi"/>
          <w:sz w:val="28"/>
          <w:szCs w:val="28"/>
        </w:rPr>
        <w:sectPr w:rsidR="0066571A" w:rsidSect="0066571A">
          <w:type w:val="continuous"/>
          <w:pgSz w:w="11906" w:h="16838"/>
          <w:pgMar w:top="1440" w:right="1440" w:bottom="1440" w:left="1440" w:header="708" w:footer="708" w:gutter="0"/>
          <w:cols w:space="708"/>
          <w:docGrid w:linePitch="360"/>
        </w:sectPr>
      </w:pPr>
    </w:p>
    <w:p w:rsidR="00FB0EC4" w:rsidRPr="000F1E90" w:rsidRDefault="00FB0EC4" w:rsidP="000F1E90">
      <w:pPr>
        <w:jc w:val="left"/>
        <w:rPr>
          <w:rFonts w:asciiTheme="minorHAnsi" w:hAnsiTheme="minorHAnsi" w:cstheme="minorHAnsi"/>
          <w:sz w:val="28"/>
          <w:szCs w:val="28"/>
        </w:rPr>
      </w:pPr>
    </w:p>
    <w:sectPr w:rsidR="00FB0EC4" w:rsidRPr="000F1E90" w:rsidSect="009D4656">
      <w:type w:val="continuous"/>
      <w:pgSz w:w="11906" w:h="16838"/>
      <w:pgMar w:top="1440" w:right="1440" w:bottom="1440" w:left="1440"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E8A" w:rsidRDefault="00CB4E8A" w:rsidP="00FB0EC4">
      <w:pPr>
        <w:spacing w:line="240" w:lineRule="auto"/>
      </w:pPr>
      <w:r>
        <w:separator/>
      </w:r>
    </w:p>
  </w:endnote>
  <w:endnote w:type="continuationSeparator" w:id="0">
    <w:p w:rsidR="00CB4E8A" w:rsidRDefault="00CB4E8A" w:rsidP="00FB0EC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E8A" w:rsidRDefault="00CB4E8A" w:rsidP="00FB0EC4">
      <w:pPr>
        <w:spacing w:line="240" w:lineRule="auto"/>
      </w:pPr>
      <w:r>
        <w:separator/>
      </w:r>
    </w:p>
  </w:footnote>
  <w:footnote w:type="continuationSeparator" w:id="0">
    <w:p w:rsidR="00CB4E8A" w:rsidRDefault="00CB4E8A" w:rsidP="00FB0EC4">
      <w:pPr>
        <w:spacing w:line="240" w:lineRule="auto"/>
      </w:pPr>
      <w:r>
        <w:continuationSeparator/>
      </w:r>
    </w:p>
  </w:footnote>
  <w:footnote w:id="1">
    <w:p w:rsidR="00FB0EC4" w:rsidRDefault="00FB0EC4" w:rsidP="00FB0EC4">
      <w:pPr>
        <w:pStyle w:val="FootnoteText"/>
        <w:rPr>
          <w:rFonts w:ascii="Garamond" w:hAnsi="Garamond"/>
        </w:rPr>
      </w:pPr>
      <w:r>
        <w:rPr>
          <w:rStyle w:val="FootnoteReference"/>
          <w:rFonts w:ascii="Garamond" w:hAnsi="Garamond"/>
        </w:rPr>
        <w:footnoteRef/>
      </w:r>
      <w:r>
        <w:rPr>
          <w:rFonts w:ascii="Garamond" w:hAnsi="Garamond"/>
        </w:rPr>
        <w:t xml:space="preserve"> For more details please see </w:t>
      </w:r>
      <w:hyperlink r:id="rId1" w:history="1">
        <w:r>
          <w:rPr>
            <w:rStyle w:val="Hyperlink"/>
            <w:rFonts w:ascii="Garamond" w:hAnsi="Garamond"/>
          </w:rPr>
          <w:t>www.nhsia.nhs.uk/erdip/pages/news_items/demo_141100.asp</w:t>
        </w:r>
      </w:hyperlink>
    </w:p>
  </w:footnote>
  <w:footnote w:id="2">
    <w:p w:rsidR="00FB0EC4" w:rsidRDefault="00FB0EC4" w:rsidP="00FB0EC4">
      <w:pPr>
        <w:pStyle w:val="FootnoteText"/>
        <w:rPr>
          <w:rFonts w:ascii="Garamond" w:hAnsi="Garamond"/>
        </w:rPr>
      </w:pPr>
      <w:r>
        <w:rPr>
          <w:rStyle w:val="FootnoteReference"/>
          <w:rFonts w:ascii="Garamond" w:hAnsi="Garamond"/>
        </w:rPr>
        <w:footnoteRef/>
      </w:r>
      <w:r>
        <w:rPr>
          <w:rFonts w:ascii="Garamond" w:hAnsi="Garamond"/>
        </w:rPr>
        <w:t xml:space="preserve"> </w:t>
      </w:r>
      <w:hyperlink r:id="rId2" w:history="1">
        <w:proofErr w:type="gramStart"/>
        <w:r>
          <w:rPr>
            <w:rStyle w:val="Hyperlink"/>
            <w:rFonts w:ascii="Garamond" w:hAnsi="Garamond"/>
          </w:rPr>
          <w:t>www.doh.gov.uk/pcharter/phctip3.htm</w:t>
        </w:r>
      </w:hyperlink>
      <w:r>
        <w:rPr>
          <w:rFonts w:ascii="Garamond" w:hAnsi="Garamond"/>
        </w:rPr>
        <w:t xml:space="preserve"> or Department of Health (1997), ‘Involving Patients – Examples of good practice, Crown copyright.</w:t>
      </w:r>
      <w:proofErr w:type="gramEnd"/>
    </w:p>
  </w:footnote>
  <w:footnote w:id="3">
    <w:p w:rsidR="00FB0EC4" w:rsidRDefault="00FB0EC4" w:rsidP="00FB0EC4">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7832"/>
    <w:multiLevelType w:val="multilevel"/>
    <w:tmpl w:val="CC72E3C2"/>
    <w:lvl w:ilvl="0">
      <w:start w:val="1"/>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1">
    <w:nsid w:val="1E1B28C8"/>
    <w:multiLevelType w:val="hybridMultilevel"/>
    <w:tmpl w:val="7CA67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F397F84"/>
    <w:multiLevelType w:val="multilevel"/>
    <w:tmpl w:val="77162394"/>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3">
    <w:nsid w:val="292A5DB3"/>
    <w:multiLevelType w:val="multilevel"/>
    <w:tmpl w:val="ADD2C6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9236BF2"/>
    <w:multiLevelType w:val="multilevel"/>
    <w:tmpl w:val="321849C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7738779A"/>
    <w:multiLevelType w:val="multilevel"/>
    <w:tmpl w:val="77EC1FB2"/>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7D9521C8"/>
    <w:multiLevelType w:val="multilevel"/>
    <w:tmpl w:val="626AF0D0"/>
    <w:styleLink w:val="referencelist"/>
    <w:lvl w:ilvl="0">
      <w:start w:val="1"/>
      <w:numFmt w:val="decimal"/>
      <w:pStyle w:val="referenceitem"/>
      <w:lvlText w:val="%1."/>
      <w:lvlJc w:val="right"/>
      <w:pPr>
        <w:tabs>
          <w:tab w:val="num" w:pos="227"/>
        </w:tabs>
        <w:ind w:left="227" w:hanging="114"/>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2"/>
  </w:num>
  <w:num w:numId="2">
    <w:abstractNumId w:val="5"/>
  </w:num>
  <w:num w:numId="3">
    <w:abstractNumId w:val="6"/>
  </w:num>
  <w:num w:numId="4">
    <w:abstractNumId w:val="6"/>
    <w:lvlOverride w:ilvl="0">
      <w:lvl w:ilvl="0">
        <w:start w:val="1"/>
        <w:numFmt w:val="decimal"/>
        <w:pStyle w:val="referenceitem"/>
        <w:lvlText w:val="%1."/>
        <w:lvlJc w:val="right"/>
        <w:pPr>
          <w:tabs>
            <w:tab w:val="num" w:pos="227"/>
          </w:tabs>
          <w:ind w:left="227" w:hanging="114"/>
        </w:pPr>
        <w:rPr>
          <w:rFonts w:hint="default"/>
          <w:b w:val="0"/>
        </w:rPr>
      </w:lvl>
    </w:lvlOverride>
    <w:lvlOverride w:ilvl="1">
      <w:lvl w:ilvl="1">
        <w:start w:val="1"/>
        <w:numFmt w:val="lowerLetter"/>
        <w:lvlText w:val="%2."/>
        <w:lvlJc w:val="left"/>
        <w:pPr>
          <w:tabs>
            <w:tab w:val="num" w:pos="1896"/>
          </w:tabs>
          <w:ind w:left="1896" w:hanging="360"/>
        </w:pPr>
        <w:rPr>
          <w:rFonts w:hint="default"/>
        </w:rPr>
      </w:lvl>
    </w:lvlOverride>
    <w:lvlOverride w:ilvl="2">
      <w:lvl w:ilvl="2">
        <w:start w:val="1"/>
        <w:numFmt w:val="lowerRoman"/>
        <w:lvlText w:val="%3."/>
        <w:lvlJc w:val="right"/>
        <w:pPr>
          <w:tabs>
            <w:tab w:val="num" w:pos="2616"/>
          </w:tabs>
          <w:ind w:left="2616" w:hanging="180"/>
        </w:pPr>
        <w:rPr>
          <w:rFonts w:hint="default"/>
        </w:rPr>
      </w:lvl>
    </w:lvlOverride>
    <w:lvlOverride w:ilvl="3">
      <w:lvl w:ilvl="3">
        <w:start w:val="1"/>
        <w:numFmt w:val="decimal"/>
        <w:lvlText w:val="%4."/>
        <w:lvlJc w:val="left"/>
        <w:pPr>
          <w:tabs>
            <w:tab w:val="num" w:pos="3336"/>
          </w:tabs>
          <w:ind w:left="3336" w:hanging="360"/>
        </w:pPr>
        <w:rPr>
          <w:rFonts w:hint="default"/>
        </w:rPr>
      </w:lvl>
    </w:lvlOverride>
    <w:lvlOverride w:ilvl="4">
      <w:lvl w:ilvl="4">
        <w:start w:val="1"/>
        <w:numFmt w:val="lowerLetter"/>
        <w:lvlText w:val="%5."/>
        <w:lvlJc w:val="left"/>
        <w:pPr>
          <w:tabs>
            <w:tab w:val="num" w:pos="4056"/>
          </w:tabs>
          <w:ind w:left="4056" w:hanging="360"/>
        </w:pPr>
        <w:rPr>
          <w:rFonts w:hint="default"/>
        </w:rPr>
      </w:lvl>
    </w:lvlOverride>
    <w:lvlOverride w:ilvl="5">
      <w:lvl w:ilvl="5">
        <w:start w:val="1"/>
        <w:numFmt w:val="lowerRoman"/>
        <w:lvlText w:val="%6."/>
        <w:lvlJc w:val="right"/>
        <w:pPr>
          <w:tabs>
            <w:tab w:val="num" w:pos="4776"/>
          </w:tabs>
          <w:ind w:left="4776" w:hanging="180"/>
        </w:pPr>
        <w:rPr>
          <w:rFonts w:hint="default"/>
        </w:rPr>
      </w:lvl>
    </w:lvlOverride>
    <w:lvlOverride w:ilvl="6">
      <w:lvl w:ilvl="6">
        <w:start w:val="1"/>
        <w:numFmt w:val="decimal"/>
        <w:lvlText w:val="%7."/>
        <w:lvlJc w:val="left"/>
        <w:pPr>
          <w:tabs>
            <w:tab w:val="num" w:pos="5496"/>
          </w:tabs>
          <w:ind w:left="5496" w:hanging="360"/>
        </w:pPr>
        <w:rPr>
          <w:rFonts w:hint="default"/>
        </w:rPr>
      </w:lvl>
    </w:lvlOverride>
    <w:lvlOverride w:ilvl="7">
      <w:lvl w:ilvl="7">
        <w:start w:val="1"/>
        <w:numFmt w:val="lowerLetter"/>
        <w:lvlText w:val="%8."/>
        <w:lvlJc w:val="left"/>
        <w:pPr>
          <w:tabs>
            <w:tab w:val="num" w:pos="6216"/>
          </w:tabs>
          <w:ind w:left="6216" w:hanging="360"/>
        </w:pPr>
        <w:rPr>
          <w:rFonts w:hint="default"/>
        </w:rPr>
      </w:lvl>
    </w:lvlOverride>
    <w:lvlOverride w:ilvl="8">
      <w:lvl w:ilvl="8">
        <w:start w:val="1"/>
        <w:numFmt w:val="lowerRoman"/>
        <w:lvlText w:val="%9."/>
        <w:lvlJc w:val="right"/>
        <w:pPr>
          <w:tabs>
            <w:tab w:val="num" w:pos="6936"/>
          </w:tabs>
          <w:ind w:left="6936" w:hanging="180"/>
        </w:pPr>
        <w:rPr>
          <w:rFonts w:hint="default"/>
        </w:rPr>
      </w:lvl>
    </w:lvlOverride>
  </w:num>
  <w:num w:numId="5">
    <w:abstractNumId w:val="1"/>
  </w:num>
  <w:num w:numId="6">
    <w:abstractNumId w:val="4"/>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20DC4"/>
    <w:rsid w:val="0003060C"/>
    <w:rsid w:val="00065C13"/>
    <w:rsid w:val="000F1E90"/>
    <w:rsid w:val="00104A60"/>
    <w:rsid w:val="001208B1"/>
    <w:rsid w:val="001344AF"/>
    <w:rsid w:val="00165EEB"/>
    <w:rsid w:val="00175826"/>
    <w:rsid w:val="00175DB9"/>
    <w:rsid w:val="001834EB"/>
    <w:rsid w:val="001C0E1D"/>
    <w:rsid w:val="001F0216"/>
    <w:rsid w:val="001F5A81"/>
    <w:rsid w:val="00230DE2"/>
    <w:rsid w:val="00251C22"/>
    <w:rsid w:val="00287392"/>
    <w:rsid w:val="002B6EEF"/>
    <w:rsid w:val="00322C51"/>
    <w:rsid w:val="003334B9"/>
    <w:rsid w:val="003C2EEB"/>
    <w:rsid w:val="004711A1"/>
    <w:rsid w:val="00492958"/>
    <w:rsid w:val="004C7D0C"/>
    <w:rsid w:val="004D5A57"/>
    <w:rsid w:val="00520DC4"/>
    <w:rsid w:val="005408BC"/>
    <w:rsid w:val="00540F31"/>
    <w:rsid w:val="00547674"/>
    <w:rsid w:val="005674BE"/>
    <w:rsid w:val="0061388D"/>
    <w:rsid w:val="0066571A"/>
    <w:rsid w:val="006D406B"/>
    <w:rsid w:val="006F1D3B"/>
    <w:rsid w:val="0070388F"/>
    <w:rsid w:val="00744BA6"/>
    <w:rsid w:val="00787715"/>
    <w:rsid w:val="007D3747"/>
    <w:rsid w:val="00803DB8"/>
    <w:rsid w:val="00834103"/>
    <w:rsid w:val="0084402C"/>
    <w:rsid w:val="00875E55"/>
    <w:rsid w:val="008C44E7"/>
    <w:rsid w:val="008D761F"/>
    <w:rsid w:val="009175D0"/>
    <w:rsid w:val="009C72B1"/>
    <w:rsid w:val="009D4656"/>
    <w:rsid w:val="009E5C28"/>
    <w:rsid w:val="00A65EE3"/>
    <w:rsid w:val="00A71AF0"/>
    <w:rsid w:val="00AE44B8"/>
    <w:rsid w:val="00B1250E"/>
    <w:rsid w:val="00B2737B"/>
    <w:rsid w:val="00B64FF4"/>
    <w:rsid w:val="00BA14D0"/>
    <w:rsid w:val="00BA2B88"/>
    <w:rsid w:val="00C56F0C"/>
    <w:rsid w:val="00C825C8"/>
    <w:rsid w:val="00CA7BF0"/>
    <w:rsid w:val="00CB4E8A"/>
    <w:rsid w:val="00CF335F"/>
    <w:rsid w:val="00D3449F"/>
    <w:rsid w:val="00D36C75"/>
    <w:rsid w:val="00D65D24"/>
    <w:rsid w:val="00D85700"/>
    <w:rsid w:val="00DA0726"/>
    <w:rsid w:val="00DB13FB"/>
    <w:rsid w:val="00DE6EE9"/>
    <w:rsid w:val="00EA1305"/>
    <w:rsid w:val="00EB4738"/>
    <w:rsid w:val="00EC0074"/>
    <w:rsid w:val="00EC2E67"/>
    <w:rsid w:val="00EE190A"/>
    <w:rsid w:val="00F04782"/>
    <w:rsid w:val="00F235F9"/>
    <w:rsid w:val="00FB0EC4"/>
    <w:rsid w:val="00FD787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DC4"/>
    <w:pPr>
      <w:overflowPunct w:val="0"/>
      <w:autoSpaceDE w:val="0"/>
      <w:autoSpaceDN w:val="0"/>
      <w:adjustRightInd w:val="0"/>
      <w:spacing w:after="0" w:line="240" w:lineRule="atLeast"/>
      <w:ind w:firstLine="227"/>
      <w:jc w:val="both"/>
      <w:textAlignment w:val="baseline"/>
    </w:pPr>
    <w:rPr>
      <w:rFonts w:ascii="Times New Roman" w:eastAsia="Times New Roman" w:hAnsi="Times New Roman" w:cs="Times New Roman"/>
      <w:sz w:val="20"/>
      <w:szCs w:val="20"/>
      <w:lang w:val="en-US" w:eastAsia="de-DE"/>
    </w:rPr>
  </w:style>
  <w:style w:type="paragraph" w:styleId="Heading10">
    <w:name w:val="heading 1"/>
    <w:basedOn w:val="Normal"/>
    <w:next w:val="Normal"/>
    <w:link w:val="Heading1Char"/>
    <w:uiPriority w:val="9"/>
    <w:qFormat/>
    <w:rsid w:val="00520DC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0">
    <w:name w:val="heading 2"/>
    <w:basedOn w:val="Normal"/>
    <w:next w:val="Normal"/>
    <w:link w:val="Heading2Char"/>
    <w:uiPriority w:val="9"/>
    <w:unhideWhenUsed/>
    <w:qFormat/>
    <w:rsid w:val="00520DC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rsid w:val="00520DC4"/>
    <w:pPr>
      <w:spacing w:before="600" w:after="360" w:line="220" w:lineRule="atLeast"/>
      <w:ind w:left="567" w:right="567"/>
      <w:contextualSpacing/>
    </w:pPr>
    <w:rPr>
      <w:sz w:val="18"/>
    </w:rPr>
  </w:style>
  <w:style w:type="paragraph" w:customStyle="1" w:styleId="address">
    <w:name w:val="address"/>
    <w:basedOn w:val="Normal"/>
    <w:rsid w:val="00520DC4"/>
    <w:pPr>
      <w:spacing w:after="200" w:line="220" w:lineRule="atLeast"/>
      <w:ind w:firstLine="0"/>
      <w:contextualSpacing/>
      <w:jc w:val="center"/>
    </w:pPr>
    <w:rPr>
      <w:sz w:val="18"/>
    </w:rPr>
  </w:style>
  <w:style w:type="paragraph" w:customStyle="1" w:styleId="author">
    <w:name w:val="author"/>
    <w:basedOn w:val="Normal"/>
    <w:next w:val="address"/>
    <w:rsid w:val="00520DC4"/>
    <w:pPr>
      <w:spacing w:after="200"/>
      <w:ind w:firstLine="0"/>
      <w:jc w:val="center"/>
    </w:pPr>
  </w:style>
  <w:style w:type="paragraph" w:customStyle="1" w:styleId="bulletitem">
    <w:name w:val="bulletitem"/>
    <w:basedOn w:val="Normal"/>
    <w:rsid w:val="00520DC4"/>
    <w:pPr>
      <w:numPr>
        <w:numId w:val="1"/>
      </w:numPr>
      <w:spacing w:before="160" w:after="160"/>
      <w:contextualSpacing/>
    </w:pPr>
  </w:style>
  <w:style w:type="character" w:customStyle="1" w:styleId="e-mail">
    <w:name w:val="e-mail"/>
    <w:rsid w:val="00520DC4"/>
    <w:rPr>
      <w:rFonts w:ascii="Courier" w:hAnsi="Courier"/>
      <w:noProof/>
      <w:lang w:val="en-US"/>
    </w:rPr>
  </w:style>
  <w:style w:type="paragraph" w:customStyle="1" w:styleId="heading1">
    <w:name w:val="heading1"/>
    <w:basedOn w:val="Heading10"/>
    <w:next w:val="Normal"/>
    <w:rsid w:val="00520DC4"/>
    <w:pPr>
      <w:numPr>
        <w:numId w:val="2"/>
      </w:numPr>
      <w:suppressAutoHyphens/>
      <w:spacing w:before="360" w:after="240" w:line="300" w:lineRule="atLeast"/>
      <w:jc w:val="left"/>
    </w:pPr>
    <w:rPr>
      <w:rFonts w:ascii="Times New Roman" w:eastAsia="Times New Roman" w:hAnsi="Times New Roman" w:cs="Times New Roman"/>
      <w:color w:val="auto"/>
      <w:sz w:val="24"/>
      <w:szCs w:val="20"/>
    </w:rPr>
  </w:style>
  <w:style w:type="paragraph" w:customStyle="1" w:styleId="heading2">
    <w:name w:val="heading2"/>
    <w:basedOn w:val="Heading20"/>
    <w:next w:val="Normal"/>
    <w:rsid w:val="00520DC4"/>
    <w:pPr>
      <w:numPr>
        <w:ilvl w:val="1"/>
        <w:numId w:val="2"/>
      </w:numPr>
      <w:suppressAutoHyphens/>
      <w:spacing w:before="360" w:after="160"/>
    </w:pPr>
    <w:rPr>
      <w:rFonts w:ascii="Times New Roman" w:eastAsia="Times New Roman" w:hAnsi="Times New Roman" w:cs="Times New Roman"/>
      <w:iCs/>
      <w:color w:val="auto"/>
      <w:sz w:val="20"/>
      <w:szCs w:val="20"/>
    </w:rPr>
  </w:style>
  <w:style w:type="numbering" w:customStyle="1" w:styleId="headings">
    <w:name w:val="headings"/>
    <w:basedOn w:val="NoList"/>
    <w:rsid w:val="00520DC4"/>
    <w:pPr>
      <w:numPr>
        <w:numId w:val="2"/>
      </w:numPr>
    </w:pPr>
  </w:style>
  <w:style w:type="character" w:styleId="Hyperlink">
    <w:name w:val="Hyperlink"/>
    <w:rsid w:val="00520DC4"/>
    <w:rPr>
      <w:color w:val="auto"/>
      <w:u w:val="none"/>
    </w:rPr>
  </w:style>
  <w:style w:type="numbering" w:customStyle="1" w:styleId="itemization1">
    <w:name w:val="itemization1"/>
    <w:basedOn w:val="NoList"/>
    <w:rsid w:val="00520DC4"/>
    <w:pPr>
      <w:numPr>
        <w:numId w:val="1"/>
      </w:numPr>
    </w:pPr>
  </w:style>
  <w:style w:type="paragraph" w:customStyle="1" w:styleId="keywords">
    <w:name w:val="keywords"/>
    <w:basedOn w:val="abstract"/>
    <w:next w:val="heading1"/>
    <w:rsid w:val="00520DC4"/>
    <w:pPr>
      <w:spacing w:before="220"/>
      <w:ind w:firstLine="0"/>
      <w:contextualSpacing w:val="0"/>
      <w:jc w:val="left"/>
    </w:pPr>
  </w:style>
  <w:style w:type="paragraph" w:customStyle="1" w:styleId="p1a">
    <w:name w:val="p1a"/>
    <w:basedOn w:val="Normal"/>
    <w:rsid w:val="00520DC4"/>
    <w:pPr>
      <w:ind w:firstLine="0"/>
    </w:pPr>
  </w:style>
  <w:style w:type="paragraph" w:customStyle="1" w:styleId="referenceitem">
    <w:name w:val="referenceitem"/>
    <w:basedOn w:val="Normal"/>
    <w:rsid w:val="00520DC4"/>
    <w:pPr>
      <w:numPr>
        <w:numId w:val="3"/>
      </w:numPr>
      <w:spacing w:line="220" w:lineRule="atLeast"/>
    </w:pPr>
    <w:rPr>
      <w:sz w:val="18"/>
    </w:rPr>
  </w:style>
  <w:style w:type="numbering" w:customStyle="1" w:styleId="referencelist">
    <w:name w:val="referencelist"/>
    <w:basedOn w:val="NoList"/>
    <w:semiHidden/>
    <w:rsid w:val="00520DC4"/>
    <w:pPr>
      <w:numPr>
        <w:numId w:val="3"/>
      </w:numPr>
    </w:pPr>
  </w:style>
  <w:style w:type="character" w:styleId="CommentReference">
    <w:name w:val="annotation reference"/>
    <w:rsid w:val="00520DC4"/>
    <w:rPr>
      <w:sz w:val="16"/>
      <w:szCs w:val="16"/>
    </w:rPr>
  </w:style>
  <w:style w:type="paragraph" w:styleId="CommentText">
    <w:name w:val="annotation text"/>
    <w:basedOn w:val="Normal"/>
    <w:link w:val="CommentTextChar"/>
    <w:rsid w:val="00520DC4"/>
  </w:style>
  <w:style w:type="character" w:customStyle="1" w:styleId="CommentTextChar">
    <w:name w:val="Comment Text Char"/>
    <w:basedOn w:val="DefaultParagraphFont"/>
    <w:link w:val="CommentText"/>
    <w:rsid w:val="00520DC4"/>
    <w:rPr>
      <w:rFonts w:ascii="Times New Roman" w:eastAsia="Times New Roman" w:hAnsi="Times New Roman" w:cs="Times New Roman"/>
      <w:sz w:val="20"/>
      <w:szCs w:val="20"/>
      <w:lang w:val="en-US" w:eastAsia="de-DE"/>
    </w:rPr>
  </w:style>
  <w:style w:type="character" w:styleId="Strong">
    <w:name w:val="Strong"/>
    <w:uiPriority w:val="22"/>
    <w:qFormat/>
    <w:rsid w:val="00520DC4"/>
    <w:rPr>
      <w:b/>
      <w:bCs/>
    </w:rPr>
  </w:style>
  <w:style w:type="character" w:customStyle="1" w:styleId="a">
    <w:name w:val="Основной текст_"/>
    <w:link w:val="1"/>
    <w:rsid w:val="00520DC4"/>
    <w:rPr>
      <w:sz w:val="23"/>
      <w:szCs w:val="23"/>
      <w:shd w:val="clear" w:color="auto" w:fill="FFFFFF"/>
    </w:rPr>
  </w:style>
  <w:style w:type="paragraph" w:customStyle="1" w:styleId="1">
    <w:name w:val="Основной текст1"/>
    <w:basedOn w:val="Normal"/>
    <w:link w:val="a"/>
    <w:rsid w:val="00520DC4"/>
    <w:pPr>
      <w:widowControl w:val="0"/>
      <w:shd w:val="clear" w:color="auto" w:fill="FFFFFF"/>
      <w:overflowPunct/>
      <w:autoSpaceDE/>
      <w:autoSpaceDN/>
      <w:adjustRightInd/>
      <w:spacing w:after="60" w:line="278" w:lineRule="exact"/>
      <w:ind w:firstLine="0"/>
      <w:jc w:val="left"/>
      <w:textAlignment w:val="auto"/>
    </w:pPr>
    <w:rPr>
      <w:rFonts w:asciiTheme="minorHAnsi" w:eastAsiaTheme="minorHAnsi" w:hAnsiTheme="minorHAnsi" w:cstheme="minorBidi"/>
      <w:sz w:val="23"/>
      <w:szCs w:val="23"/>
      <w:lang w:val="en-GB" w:eastAsia="en-US"/>
    </w:rPr>
  </w:style>
  <w:style w:type="character" w:customStyle="1" w:styleId="Heading1Char">
    <w:name w:val="Heading 1 Char"/>
    <w:basedOn w:val="DefaultParagraphFont"/>
    <w:link w:val="Heading10"/>
    <w:uiPriority w:val="9"/>
    <w:rsid w:val="00520DC4"/>
    <w:rPr>
      <w:rFonts w:asciiTheme="majorHAnsi" w:eastAsiaTheme="majorEastAsia" w:hAnsiTheme="majorHAnsi" w:cstheme="majorBidi"/>
      <w:b/>
      <w:bCs/>
      <w:color w:val="365F91" w:themeColor="accent1" w:themeShade="BF"/>
      <w:sz w:val="28"/>
      <w:szCs w:val="28"/>
      <w:lang w:val="en-US" w:eastAsia="de-DE"/>
    </w:rPr>
  </w:style>
  <w:style w:type="character" w:customStyle="1" w:styleId="Heading2Char">
    <w:name w:val="Heading 2 Char"/>
    <w:basedOn w:val="DefaultParagraphFont"/>
    <w:link w:val="Heading20"/>
    <w:uiPriority w:val="9"/>
    <w:rsid w:val="00520DC4"/>
    <w:rPr>
      <w:rFonts w:asciiTheme="majorHAnsi" w:eastAsiaTheme="majorEastAsia" w:hAnsiTheme="majorHAnsi" w:cstheme="majorBidi"/>
      <w:b/>
      <w:bCs/>
      <w:color w:val="4F81BD" w:themeColor="accent1"/>
      <w:sz w:val="26"/>
      <w:szCs w:val="26"/>
      <w:lang w:val="en-US" w:eastAsia="de-DE"/>
    </w:rPr>
  </w:style>
  <w:style w:type="paragraph" w:styleId="ListParagraph">
    <w:name w:val="List Paragraph"/>
    <w:basedOn w:val="Normal"/>
    <w:uiPriority w:val="34"/>
    <w:qFormat/>
    <w:rsid w:val="0003060C"/>
    <w:pPr>
      <w:ind w:left="720"/>
      <w:contextualSpacing/>
    </w:pPr>
  </w:style>
  <w:style w:type="paragraph" w:styleId="NormalWeb">
    <w:name w:val="Normal (Web)"/>
    <w:basedOn w:val="Normal"/>
    <w:uiPriority w:val="99"/>
    <w:semiHidden/>
    <w:unhideWhenUsed/>
    <w:rsid w:val="00BA14D0"/>
    <w:pPr>
      <w:overflowPunct/>
      <w:autoSpaceDE/>
      <w:autoSpaceDN/>
      <w:adjustRightInd/>
      <w:spacing w:before="100" w:beforeAutospacing="1" w:after="100" w:afterAutospacing="1" w:line="240" w:lineRule="auto"/>
      <w:ind w:firstLine="0"/>
      <w:jc w:val="left"/>
      <w:textAlignment w:val="auto"/>
    </w:pPr>
    <w:rPr>
      <w:sz w:val="24"/>
      <w:szCs w:val="24"/>
      <w:lang w:val="en-GB" w:eastAsia="en-GB"/>
    </w:rPr>
  </w:style>
  <w:style w:type="character" w:customStyle="1" w:styleId="apple-converted-space">
    <w:name w:val="apple-converted-space"/>
    <w:basedOn w:val="DefaultParagraphFont"/>
    <w:rsid w:val="00BA14D0"/>
  </w:style>
  <w:style w:type="paragraph" w:styleId="FootnoteText">
    <w:name w:val="footnote text"/>
    <w:basedOn w:val="Normal"/>
    <w:link w:val="FootnoteTextChar"/>
    <w:semiHidden/>
    <w:rsid w:val="00FB0EC4"/>
    <w:pPr>
      <w:overflowPunct/>
      <w:autoSpaceDE/>
      <w:autoSpaceDN/>
      <w:adjustRightInd/>
      <w:spacing w:line="240" w:lineRule="auto"/>
      <w:ind w:firstLine="0"/>
      <w:jc w:val="left"/>
      <w:textAlignment w:val="auto"/>
    </w:pPr>
    <w:rPr>
      <w:lang w:val="en-GB" w:eastAsia="en-US"/>
    </w:rPr>
  </w:style>
  <w:style w:type="character" w:customStyle="1" w:styleId="FootnoteTextChar">
    <w:name w:val="Footnote Text Char"/>
    <w:basedOn w:val="DefaultParagraphFont"/>
    <w:link w:val="FootnoteText"/>
    <w:semiHidden/>
    <w:rsid w:val="00FB0EC4"/>
    <w:rPr>
      <w:rFonts w:ascii="Times New Roman" w:eastAsia="Times New Roman" w:hAnsi="Times New Roman" w:cs="Times New Roman"/>
      <w:sz w:val="20"/>
      <w:szCs w:val="20"/>
    </w:rPr>
  </w:style>
  <w:style w:type="character" w:styleId="FootnoteReference">
    <w:name w:val="footnote reference"/>
    <w:basedOn w:val="DefaultParagraphFont"/>
    <w:semiHidden/>
    <w:rsid w:val="00FB0EC4"/>
    <w:rPr>
      <w:vertAlign w:val="superscript"/>
    </w:rPr>
  </w:style>
  <w:style w:type="paragraph" w:styleId="BodyText">
    <w:name w:val="Body Text"/>
    <w:basedOn w:val="Normal"/>
    <w:link w:val="BodyTextChar"/>
    <w:rsid w:val="00FB0EC4"/>
    <w:pPr>
      <w:overflowPunct/>
      <w:autoSpaceDE/>
      <w:autoSpaceDN/>
      <w:adjustRightInd/>
      <w:spacing w:line="360" w:lineRule="auto"/>
      <w:ind w:firstLine="0"/>
      <w:textAlignment w:val="auto"/>
    </w:pPr>
    <w:rPr>
      <w:rFonts w:ascii="High Tower Text" w:hAnsi="High Tower Text"/>
      <w:lang w:val="en-GB" w:eastAsia="en-US"/>
    </w:rPr>
  </w:style>
  <w:style w:type="character" w:customStyle="1" w:styleId="BodyTextChar">
    <w:name w:val="Body Text Char"/>
    <w:basedOn w:val="DefaultParagraphFont"/>
    <w:link w:val="BodyText"/>
    <w:rsid w:val="00FB0EC4"/>
    <w:rPr>
      <w:rFonts w:ascii="High Tower Text" w:eastAsia="Times New Roman" w:hAnsi="High Tower Text" w:cs="Times New Roman"/>
      <w:sz w:val="20"/>
      <w:szCs w:val="20"/>
    </w:rPr>
  </w:style>
</w:styles>
</file>

<file path=word/webSettings.xml><?xml version="1.0" encoding="utf-8"?>
<w:webSettings xmlns:r="http://schemas.openxmlformats.org/officeDocument/2006/relationships" xmlns:w="http://schemas.openxmlformats.org/wordprocessingml/2006/main">
  <w:divs>
    <w:div w:id="172290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rwar.Shah@brunel.ac.uk" TargetMode="External"/><Relationship Id="rId13" Type="http://schemas.openxmlformats.org/officeDocument/2006/relationships/hyperlink" Target="https://en.wikipedia.org/wiki/Acute_(medicin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ichard.fitton1@btopenworld.com" TargetMode="External"/><Relationship Id="rId12" Type="http://schemas.openxmlformats.org/officeDocument/2006/relationships/hyperlink" Target="https://en.wikipedia.org/wiki/Physician" TargetMode="External"/><Relationship Id="rId17" Type="http://schemas.openxmlformats.org/officeDocument/2006/relationships/hyperlink" Target="mailto:Richard.fitton1@btopenworld.com" TargetMode="External"/><Relationship Id="rId2" Type="http://schemas.openxmlformats.org/officeDocument/2006/relationships/styles" Target="styles.xml"/><Relationship Id="rId16" Type="http://schemas.openxmlformats.org/officeDocument/2006/relationships/hyperlink" Target="https://en.wikipedia.org/wiki/Health_educ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ngland.nhs.uk/ourwork/pe/patient-online/po-gp/" TargetMode="External"/><Relationship Id="rId5" Type="http://schemas.openxmlformats.org/officeDocument/2006/relationships/footnotes" Target="footnotes.xml"/><Relationship Id="rId15" Type="http://schemas.openxmlformats.org/officeDocument/2006/relationships/hyperlink" Target="https://en.wikipedia.org/wiki/Preventive_care" TargetMode="External"/><Relationship Id="rId10" Type="http://schemas.openxmlformats.org/officeDocument/2006/relationships/hyperlink" Target="https://www.england.nhs.uk/ourwork/pe/patient-onlin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mir.hannan@nhs.net" TargetMode="External"/><Relationship Id="rId14" Type="http://schemas.openxmlformats.org/officeDocument/2006/relationships/hyperlink" Target="https://en.wikipedia.org/wiki/Chronic_(medica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doh.gov.uk/pcharter/phctip3.htm" TargetMode="External"/><Relationship Id="rId1" Type="http://schemas.openxmlformats.org/officeDocument/2006/relationships/hyperlink" Target="http://www.nhsia.nhs.uk/erdip/pages/news_items/demo_141100.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2392</Words>
  <Characters>13640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 Owner</dc:creator>
  <cp:lastModifiedBy>PB Owner</cp:lastModifiedBy>
  <cp:revision>9</cp:revision>
  <cp:lastPrinted>2018-03-12T05:02:00Z</cp:lastPrinted>
  <dcterms:created xsi:type="dcterms:W3CDTF">2017-03-13T12:11:00Z</dcterms:created>
  <dcterms:modified xsi:type="dcterms:W3CDTF">2018-03-12T05:06:00Z</dcterms:modified>
</cp:coreProperties>
</file>